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6A8" w:rsidRPr="00F3159F" w:rsidRDefault="000D6F9B" w:rsidP="000D6F9B">
      <w:pPr>
        <w:pStyle w:val="Nagwek"/>
        <w:jc w:val="center"/>
        <w:rPr>
          <w:rFonts w:ascii="Myriad Pro" w:hAnsi="Myriad Pro"/>
          <w:b/>
        </w:rPr>
      </w:pPr>
      <w:bookmarkStart w:id="0" w:name="_Toc413859691"/>
      <w:r w:rsidRPr="00F3159F">
        <w:rPr>
          <w:rFonts w:ascii="Myriad Pro" w:hAnsi="Myriad Pro"/>
          <w:b/>
        </w:rPr>
        <w:t xml:space="preserve">ZAŁĄCZNIK </w:t>
      </w:r>
      <w:r w:rsidR="001A2839" w:rsidRPr="00F3159F">
        <w:rPr>
          <w:rFonts w:ascii="Myriad Pro" w:hAnsi="Myriad Pro"/>
          <w:b/>
        </w:rPr>
        <w:t xml:space="preserve">nr 1 do Uchwały nr </w:t>
      </w:r>
      <w:r w:rsidR="00BC1D1A">
        <w:rPr>
          <w:rFonts w:ascii="Myriad Pro" w:hAnsi="Myriad Pro"/>
          <w:b/>
        </w:rPr>
        <w:t>28/20</w:t>
      </w:r>
      <w:r w:rsidR="006446A8" w:rsidRPr="00F3159F">
        <w:rPr>
          <w:rFonts w:ascii="Myriad Pro" w:hAnsi="Myriad Pro"/>
          <w:b/>
        </w:rPr>
        <w:t xml:space="preserve"> KM RPO WZ 2014-2020 z dnia </w:t>
      </w:r>
      <w:r w:rsidR="00FE303D">
        <w:rPr>
          <w:rFonts w:ascii="Myriad Pro" w:hAnsi="Myriad Pro"/>
          <w:b/>
        </w:rPr>
        <w:t>19</w:t>
      </w:r>
      <w:bookmarkStart w:id="1" w:name="_GoBack"/>
      <w:bookmarkEnd w:id="1"/>
      <w:r w:rsidR="006446A8" w:rsidRPr="00F3159F">
        <w:rPr>
          <w:rFonts w:ascii="Myriad Pro" w:hAnsi="Myriad Pro"/>
          <w:b/>
        </w:rPr>
        <w:t xml:space="preserve"> </w:t>
      </w:r>
      <w:r w:rsidR="00035141">
        <w:rPr>
          <w:rFonts w:ascii="Myriad Pro" w:hAnsi="Myriad Pro"/>
          <w:b/>
        </w:rPr>
        <w:t xml:space="preserve">listopada </w:t>
      </w:r>
      <w:r w:rsidR="00F3102E">
        <w:rPr>
          <w:rFonts w:ascii="Myriad Pro" w:hAnsi="Myriad Pro"/>
          <w:b/>
        </w:rPr>
        <w:t xml:space="preserve"> </w:t>
      </w:r>
      <w:r w:rsidR="006446A8" w:rsidRPr="00F3159F">
        <w:rPr>
          <w:rFonts w:ascii="Myriad Pro" w:hAnsi="Myriad Pro"/>
          <w:b/>
        </w:rPr>
        <w:t>20</w:t>
      </w:r>
      <w:r w:rsidR="00F3159F" w:rsidRPr="00F3159F">
        <w:rPr>
          <w:rFonts w:ascii="Myriad Pro" w:hAnsi="Myriad Pro"/>
          <w:b/>
        </w:rPr>
        <w:t>20</w:t>
      </w:r>
      <w:r w:rsidR="006446A8" w:rsidRPr="00F3159F">
        <w:rPr>
          <w:rFonts w:ascii="Myriad Pro" w:hAnsi="Myriad Pro"/>
          <w:b/>
        </w:rPr>
        <w:t xml:space="preserve"> r.</w:t>
      </w:r>
    </w:p>
    <w:p w:rsidR="001A2839" w:rsidRPr="00F3159F" w:rsidRDefault="001A2839" w:rsidP="000D6F9B">
      <w:pPr>
        <w:autoSpaceDE w:val="0"/>
        <w:autoSpaceDN w:val="0"/>
        <w:adjustRightInd w:val="0"/>
        <w:spacing w:line="360" w:lineRule="auto"/>
        <w:jc w:val="center"/>
        <w:rPr>
          <w:rFonts w:ascii="Myriad Pro" w:hAnsi="Myriad Pro" w:cs="Arial"/>
          <w:b/>
        </w:rPr>
      </w:pPr>
      <w:r w:rsidRPr="00F3159F">
        <w:rPr>
          <w:rFonts w:ascii="Myriad Pro" w:hAnsi="Myriad Pro" w:cs="Arial"/>
          <w:b/>
          <w:bCs/>
        </w:rPr>
        <w:t xml:space="preserve">w sprawie przyjęcia </w:t>
      </w:r>
      <w:r w:rsidRPr="00F3159F">
        <w:rPr>
          <w:rFonts w:ascii="Myriad Pro" w:hAnsi="Myriad Pro" w:cs="Arial"/>
          <w:b/>
          <w:bCs/>
          <w:iCs/>
        </w:rPr>
        <w:t xml:space="preserve">kryteriów wyboru projektów w ramach działania </w:t>
      </w:r>
      <w:r w:rsidR="000D6F9B" w:rsidRPr="00F3159F">
        <w:rPr>
          <w:rFonts w:ascii="Myriad Pro" w:hAnsi="Myriad Pro" w:cs="Arial"/>
          <w:b/>
        </w:rPr>
        <w:t>1.5 Inwestycje przedsiębiorstw wspierające rozwój regionalnych specjalizacji oraz inteligentnych specjalizacji</w:t>
      </w:r>
      <w:r w:rsidR="00796EE7" w:rsidRPr="00F3159F">
        <w:rPr>
          <w:rFonts w:ascii="Myriad Pro" w:hAnsi="Myriad Pro" w:cs="Arial"/>
          <w:b/>
        </w:rPr>
        <w:t xml:space="preserve"> – </w:t>
      </w:r>
      <w:r w:rsidR="00725B94" w:rsidRPr="00C7437D">
        <w:rPr>
          <w:rFonts w:ascii="Myriad Pro" w:hAnsi="Myriad Pro" w:cs="Arial"/>
        </w:rPr>
        <w:t>Przedsięwzięcia</w:t>
      </w:r>
      <w:r w:rsidR="00F3159F" w:rsidRPr="00C7437D">
        <w:rPr>
          <w:rFonts w:ascii="Myriad Pro" w:hAnsi="Myriad Pro" w:cs="Arial"/>
        </w:rPr>
        <w:t xml:space="preserve"> </w:t>
      </w:r>
      <w:r w:rsidR="00F3159F" w:rsidRPr="00F3159F">
        <w:rPr>
          <w:rFonts w:ascii="Myriad Pro" w:hAnsi="Myriad Pro" w:cs="Arial"/>
        </w:rPr>
        <w:t xml:space="preserve">podejmowane wyłącznie w obszarze inteligentnych specjalizacji lub branżach bezpośrednio z nimi powiązanych, </w:t>
      </w:r>
      <w:r w:rsidR="00F3159F" w:rsidRPr="00F3159F">
        <w:rPr>
          <w:rFonts w:ascii="Myriad Pro" w:hAnsi="Myriad Pro" w:cs="Arial"/>
          <w:b/>
        </w:rPr>
        <w:t>realizowane w okresie kryzysu wywołanego skutkami epidemii COVID-19</w:t>
      </w:r>
    </w:p>
    <w:bookmarkEnd w:id="0"/>
    <w:p w:rsidR="00923DD7" w:rsidRPr="001A7B86" w:rsidRDefault="00923DD7" w:rsidP="001968E2">
      <w:pPr>
        <w:spacing w:before="120" w:after="120" w:line="240" w:lineRule="auto"/>
        <w:rPr>
          <w:rFonts w:ascii="Myriad Pro" w:hAnsi="Myriad Pro"/>
          <w:sz w:val="20"/>
          <w:szCs w:val="20"/>
        </w:rPr>
      </w:pPr>
    </w:p>
    <w:tbl>
      <w:tblPr>
        <w:tblStyle w:val="Tabela-Siatka11"/>
        <w:tblW w:w="1425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39"/>
        <w:gridCol w:w="12315"/>
      </w:tblGrid>
      <w:tr w:rsidR="001A2839" w:rsidRPr="00526D66" w:rsidTr="00D76453">
        <w:tc>
          <w:tcPr>
            <w:tcW w:w="1939" w:type="dxa"/>
            <w:shd w:val="clear" w:color="auto" w:fill="B6DDE8" w:themeFill="accent5" w:themeFillTint="66"/>
          </w:tcPr>
          <w:p w:rsidR="001A2839" w:rsidRPr="001A7B86" w:rsidRDefault="001A2839" w:rsidP="00D76453">
            <w:pPr>
              <w:spacing w:before="40" w:after="40"/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Oś priorytetowa</w:t>
            </w:r>
          </w:p>
        </w:tc>
        <w:tc>
          <w:tcPr>
            <w:tcW w:w="12315" w:type="dxa"/>
            <w:shd w:val="clear" w:color="auto" w:fill="B6DDE8" w:themeFill="accent5" w:themeFillTint="66"/>
          </w:tcPr>
          <w:p w:rsidR="001A2839" w:rsidRPr="001A7B86" w:rsidRDefault="001A2839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I Gospodarka, Innowacje, Nowoczesne Technologie</w:t>
            </w:r>
          </w:p>
        </w:tc>
      </w:tr>
      <w:tr w:rsidR="001A2839" w:rsidRPr="00526D66" w:rsidTr="00D76453">
        <w:tc>
          <w:tcPr>
            <w:tcW w:w="1939" w:type="dxa"/>
            <w:shd w:val="clear" w:color="auto" w:fill="B6DDE8" w:themeFill="accent5" w:themeFillTint="66"/>
          </w:tcPr>
          <w:p w:rsidR="001A2839" w:rsidRPr="001A7B86" w:rsidRDefault="001A2839" w:rsidP="00D76453">
            <w:pPr>
              <w:spacing w:before="40" w:after="40"/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Priorytet Inwestycyjny</w:t>
            </w:r>
          </w:p>
        </w:tc>
        <w:tc>
          <w:tcPr>
            <w:tcW w:w="12315" w:type="dxa"/>
            <w:shd w:val="clear" w:color="auto" w:fill="B6DDE8" w:themeFill="accent5" w:themeFillTint="66"/>
          </w:tcPr>
          <w:p w:rsidR="001A2839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3c: Wspieranie tworzenia i poszerzania zaawansowanych zdolności w zakresie rozwoju produktów i usług</w:t>
            </w:r>
          </w:p>
        </w:tc>
      </w:tr>
      <w:tr w:rsidR="001A2839" w:rsidRPr="00526D66" w:rsidTr="00D76453">
        <w:tc>
          <w:tcPr>
            <w:tcW w:w="1939" w:type="dxa"/>
            <w:shd w:val="clear" w:color="auto" w:fill="B6DDE8" w:themeFill="accent5" w:themeFillTint="66"/>
          </w:tcPr>
          <w:p w:rsidR="001A2839" w:rsidRPr="001A7B86" w:rsidRDefault="001A2839" w:rsidP="00D76453">
            <w:pPr>
              <w:spacing w:before="40" w:after="40"/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Działanie</w:t>
            </w:r>
          </w:p>
        </w:tc>
        <w:tc>
          <w:tcPr>
            <w:tcW w:w="12315" w:type="dxa"/>
            <w:shd w:val="clear" w:color="auto" w:fill="B6DDE8" w:themeFill="accent5" w:themeFillTint="66"/>
          </w:tcPr>
          <w:p w:rsidR="001A2839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1.5 Inwestycje przedsiębiorstw wspierające rozwój regionalnych specjalizacji oraz inteligentnych specjalizacji</w:t>
            </w:r>
          </w:p>
        </w:tc>
      </w:tr>
      <w:tr w:rsidR="001A2839" w:rsidRPr="00526D66" w:rsidTr="00814C79">
        <w:trPr>
          <w:trHeight w:val="508"/>
        </w:trPr>
        <w:tc>
          <w:tcPr>
            <w:tcW w:w="1939" w:type="dxa"/>
            <w:shd w:val="clear" w:color="auto" w:fill="B6DDE8" w:themeFill="accent5" w:themeFillTint="66"/>
          </w:tcPr>
          <w:p w:rsidR="001A2839" w:rsidRPr="00416BB0" w:rsidRDefault="001A2839" w:rsidP="00D76453">
            <w:pPr>
              <w:spacing w:before="40" w:after="40"/>
              <w:rPr>
                <w:rFonts w:ascii="Myriad Pro" w:hAnsi="Myriad Pro" w:cs="Arial"/>
                <w:sz w:val="20"/>
                <w:szCs w:val="20"/>
              </w:rPr>
            </w:pPr>
            <w:r w:rsidRPr="00416BB0">
              <w:rPr>
                <w:rFonts w:ascii="Myriad Pro" w:hAnsi="Myriad Pro" w:cs="Arial"/>
                <w:sz w:val="20"/>
                <w:szCs w:val="20"/>
              </w:rPr>
              <w:t>Typ projektu</w:t>
            </w:r>
          </w:p>
        </w:tc>
        <w:tc>
          <w:tcPr>
            <w:tcW w:w="12315" w:type="dxa"/>
            <w:shd w:val="clear" w:color="auto" w:fill="B6DDE8" w:themeFill="accent5" w:themeFillTint="66"/>
          </w:tcPr>
          <w:p w:rsidR="00F3159F" w:rsidRPr="00416BB0" w:rsidRDefault="000D6F9B" w:rsidP="00C7437D">
            <w:pPr>
              <w:spacing w:before="40" w:after="40"/>
              <w:rPr>
                <w:rFonts w:ascii="Myriad Pro" w:hAnsi="Myriad Pro" w:cs="Arial"/>
                <w:sz w:val="20"/>
                <w:szCs w:val="20"/>
              </w:rPr>
            </w:pPr>
            <w:r w:rsidRPr="00416BB0">
              <w:rPr>
                <w:rFonts w:ascii="Myriad Pro" w:hAnsi="Myriad Pro" w:cs="Arial"/>
                <w:sz w:val="20"/>
                <w:szCs w:val="20"/>
              </w:rPr>
              <w:t>Innowacyjne inwestycje przedsiębiorst</w:t>
            </w:r>
            <w:r w:rsidR="00C7437D">
              <w:rPr>
                <w:rFonts w:ascii="Myriad Pro" w:hAnsi="Myriad Pro" w:cs="Arial"/>
                <w:sz w:val="20"/>
                <w:szCs w:val="20"/>
              </w:rPr>
              <w:t>w: p</w:t>
            </w:r>
            <w:r w:rsidR="00F3159F" w:rsidRPr="00416BB0">
              <w:rPr>
                <w:rFonts w:ascii="Myriad Pro" w:hAnsi="Myriad Pro" w:cs="Arial"/>
                <w:sz w:val="20"/>
                <w:szCs w:val="20"/>
              </w:rPr>
              <w:t>rzedsięwzięcia podejmowane wyłącznie w obszarze inteligentnych specjalizacji lub branżach bezpośrednio z nimi powiązanych, realizowane w okresie kryzysu wywołanego skutkami epidemii COVID-19</w:t>
            </w:r>
          </w:p>
          <w:p w:rsidR="0090697E" w:rsidRPr="00416BB0" w:rsidRDefault="0090697E" w:rsidP="00F3159F">
            <w:pPr>
              <w:spacing w:before="40" w:after="40"/>
              <w:rPr>
                <w:rFonts w:ascii="Myriad Pro" w:hAnsi="Myriad Pro" w:cs="Arial"/>
                <w:sz w:val="20"/>
                <w:szCs w:val="20"/>
              </w:rPr>
            </w:pPr>
          </w:p>
        </w:tc>
      </w:tr>
    </w:tbl>
    <w:p w:rsidR="001A2839" w:rsidRPr="001A7B86" w:rsidRDefault="001A2839" w:rsidP="00DA372C">
      <w:pPr>
        <w:spacing w:before="120" w:after="120" w:line="240" w:lineRule="auto"/>
        <w:rPr>
          <w:rFonts w:ascii="Myriad Pro" w:hAnsi="Myriad Pro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68"/>
        <w:gridCol w:w="2702"/>
        <w:gridCol w:w="5810"/>
        <w:gridCol w:w="5040"/>
      </w:tblGrid>
      <w:tr w:rsidR="000D6F9B" w:rsidRPr="001A7B86" w:rsidTr="00D76453">
        <w:trPr>
          <w:trHeight w:val="236"/>
          <w:tblHeader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:rsidR="000D6F9B" w:rsidRPr="001A7B86" w:rsidRDefault="000D6F9B" w:rsidP="00D76453">
            <w:pPr>
              <w:rPr>
                <w:rFonts w:ascii="Myriad Pro" w:hAnsi="Myriad Pro" w:cs="Arial"/>
                <w:b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b/>
                <w:sz w:val="20"/>
                <w:szCs w:val="20"/>
              </w:rPr>
              <w:t xml:space="preserve">Kryteria dopuszczalności </w:t>
            </w:r>
          </w:p>
        </w:tc>
      </w:tr>
      <w:tr w:rsidR="000D6F9B" w:rsidRPr="001A7B86" w:rsidTr="0010423F">
        <w:trPr>
          <w:trHeight w:val="236"/>
          <w:tblHeader/>
        </w:trPr>
        <w:tc>
          <w:tcPr>
            <w:tcW w:w="235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Lp.</w:t>
            </w:r>
          </w:p>
        </w:tc>
        <w:tc>
          <w:tcPr>
            <w:tcW w:w="950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Nazwa kryterium</w:t>
            </w:r>
          </w:p>
        </w:tc>
        <w:tc>
          <w:tcPr>
            <w:tcW w:w="2043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Definicja kryterium</w:t>
            </w:r>
          </w:p>
        </w:tc>
        <w:tc>
          <w:tcPr>
            <w:tcW w:w="1772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Opis znaczenia kryterium</w:t>
            </w:r>
          </w:p>
        </w:tc>
      </w:tr>
      <w:tr w:rsidR="000D6F9B" w:rsidRPr="001A7B86" w:rsidTr="0010423F">
        <w:trPr>
          <w:trHeight w:val="253"/>
          <w:tblHeader/>
        </w:trPr>
        <w:tc>
          <w:tcPr>
            <w:tcW w:w="235" w:type="pct"/>
            <w:tcBorders>
              <w:bottom w:val="single" w:sz="4" w:space="0" w:color="auto"/>
            </w:tcBorders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1</w:t>
            </w:r>
          </w:p>
        </w:tc>
        <w:tc>
          <w:tcPr>
            <w:tcW w:w="950" w:type="pct"/>
            <w:tcBorders>
              <w:bottom w:val="single" w:sz="4" w:space="0" w:color="auto"/>
            </w:tcBorders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2</w:t>
            </w:r>
          </w:p>
        </w:tc>
        <w:tc>
          <w:tcPr>
            <w:tcW w:w="2043" w:type="pct"/>
            <w:tcBorders>
              <w:bottom w:val="single" w:sz="4" w:space="0" w:color="auto"/>
            </w:tcBorders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3</w:t>
            </w:r>
          </w:p>
        </w:tc>
        <w:tc>
          <w:tcPr>
            <w:tcW w:w="1772" w:type="pct"/>
            <w:tcBorders>
              <w:bottom w:val="single" w:sz="4" w:space="0" w:color="auto"/>
            </w:tcBorders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4</w:t>
            </w:r>
          </w:p>
        </w:tc>
      </w:tr>
      <w:tr w:rsidR="000D6F9B" w:rsidRPr="00526D66" w:rsidTr="0010423F">
        <w:trPr>
          <w:trHeight w:val="274"/>
        </w:trPr>
        <w:tc>
          <w:tcPr>
            <w:tcW w:w="235" w:type="pct"/>
            <w:shd w:val="clear" w:color="auto" w:fill="FFFFFF" w:themeFill="background1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1.1</w:t>
            </w:r>
          </w:p>
        </w:tc>
        <w:tc>
          <w:tcPr>
            <w:tcW w:w="950" w:type="pct"/>
            <w:shd w:val="clear" w:color="auto" w:fill="FFFFFF" w:themeFill="background1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Zgodność z celem szczegółowym i rezultatami priorytetu inwestycyjnego</w:t>
            </w:r>
          </w:p>
        </w:tc>
        <w:tc>
          <w:tcPr>
            <w:tcW w:w="2043" w:type="pct"/>
            <w:shd w:val="clear" w:color="auto" w:fill="FFFFFF" w:themeFill="background1"/>
          </w:tcPr>
          <w:p w:rsidR="000D6E54" w:rsidRPr="001A362D" w:rsidRDefault="000C4436" w:rsidP="000D6E54">
            <w:pPr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1A362D">
              <w:rPr>
                <w:rFonts w:ascii="Myriad Pro" w:eastAsia="Times New Roman" w:hAnsi="Myriad Pro" w:cs="Arial"/>
                <w:sz w:val="20"/>
                <w:szCs w:val="20"/>
              </w:rPr>
              <w:t xml:space="preserve">Projekt jest zgodny z </w:t>
            </w:r>
            <w:r w:rsidR="00EB6DC9" w:rsidRPr="001A362D">
              <w:rPr>
                <w:rFonts w:ascii="Myriad Pro" w:eastAsia="Times New Roman" w:hAnsi="Myriad Pro" w:cs="Arial"/>
                <w:sz w:val="20"/>
                <w:szCs w:val="20"/>
              </w:rPr>
              <w:t>celem szczegółowym priorytetu inwestycyjnego 3c</w:t>
            </w:r>
            <w:r w:rsidR="00EB6DC9">
              <w:rPr>
                <w:rFonts w:ascii="Myriad Pro" w:eastAsia="Times New Roman" w:hAnsi="Myriad Pro" w:cs="Arial"/>
                <w:sz w:val="20"/>
                <w:szCs w:val="20"/>
              </w:rPr>
              <w:t xml:space="preserve"> oraz </w:t>
            </w:r>
            <w:r w:rsidRPr="001A362D">
              <w:rPr>
                <w:rFonts w:ascii="Myriad Pro" w:eastAsia="Times New Roman" w:hAnsi="Myriad Pro" w:cs="Arial"/>
                <w:sz w:val="20"/>
                <w:szCs w:val="20"/>
              </w:rPr>
              <w:t>celem działania 1.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>5</w:t>
            </w:r>
            <w:r w:rsidR="00EB6DC9"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  <w:r w:rsidR="007869D0">
              <w:rPr>
                <w:rFonts w:ascii="Myriad Pro" w:eastAsia="Times New Roman" w:hAnsi="Myriad Pro" w:cs="Arial"/>
                <w:sz w:val="20"/>
                <w:szCs w:val="20"/>
              </w:rPr>
              <w:t>jakim jest</w:t>
            </w:r>
            <w:r w:rsidRPr="001A362D">
              <w:rPr>
                <w:rFonts w:ascii="Myriad Pro" w:eastAsia="Times New Roman" w:hAnsi="Myriad Pro" w:cs="Arial"/>
                <w:sz w:val="20"/>
                <w:szCs w:val="20"/>
              </w:rPr>
              <w:t xml:space="preserve"> „Zwiększone zastosowanie innowacji w MŚP”</w:t>
            </w:r>
            <w:r w:rsidR="000D6E54">
              <w:rPr>
                <w:rFonts w:ascii="Myriad Pro" w:eastAsia="Times New Roman" w:hAnsi="Myriad Pro" w:cs="Arial"/>
                <w:sz w:val="20"/>
                <w:szCs w:val="20"/>
              </w:rPr>
              <w:t xml:space="preserve"> oraz wpływa</w:t>
            </w:r>
            <w:r w:rsidR="000D6E54" w:rsidRPr="001A362D">
              <w:rPr>
                <w:rFonts w:ascii="Myriad Pro" w:eastAsia="Times New Roman" w:hAnsi="Myriad Pro" w:cs="Arial"/>
                <w:sz w:val="20"/>
                <w:szCs w:val="20"/>
              </w:rPr>
              <w:t xml:space="preserve"> na osiągnięcie wskaźnik</w:t>
            </w:r>
            <w:r w:rsidR="00565AF1">
              <w:rPr>
                <w:rFonts w:ascii="Myriad Pro" w:eastAsia="Times New Roman" w:hAnsi="Myriad Pro" w:cs="Arial"/>
                <w:sz w:val="20"/>
                <w:szCs w:val="20"/>
              </w:rPr>
              <w:t>a</w:t>
            </w:r>
            <w:r w:rsidR="000D6E54" w:rsidRPr="001A362D">
              <w:rPr>
                <w:rFonts w:ascii="Myriad Pro" w:eastAsia="Times New Roman" w:hAnsi="Myriad Pro" w:cs="Arial"/>
                <w:sz w:val="20"/>
                <w:szCs w:val="20"/>
              </w:rPr>
              <w:t xml:space="preserve"> rezultatu: </w:t>
            </w:r>
          </w:p>
          <w:p w:rsidR="000D6E54" w:rsidRPr="001A362D" w:rsidRDefault="000D6E54" w:rsidP="000D6E54">
            <w:pPr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</w:p>
          <w:p w:rsidR="000D6E54" w:rsidRPr="001A362D" w:rsidRDefault="000D6E54" w:rsidP="000D6E54">
            <w:pPr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Arial"/>
                <w:sz w:val="20"/>
                <w:szCs w:val="20"/>
              </w:rPr>
              <w:t>1</w:t>
            </w:r>
            <w:r w:rsidRPr="006D76E5">
              <w:rPr>
                <w:rFonts w:ascii="Myriad Pro" w:eastAsia="Times New Roman" w:hAnsi="Myriad Pro" w:cs="Arial"/>
                <w:sz w:val="20"/>
                <w:szCs w:val="20"/>
              </w:rPr>
              <w:t>. Liczba wprowadzonych innowacji [szt.].</w:t>
            </w:r>
            <w:r w:rsidR="00F56B82"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</w:p>
          <w:p w:rsidR="00565AF1" w:rsidRDefault="00565AF1" w:rsidP="00BA1B37">
            <w:pPr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</w:p>
          <w:p w:rsidR="00C97D79" w:rsidRDefault="000D6E54" w:rsidP="00BA1B37">
            <w:pPr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Arial"/>
                <w:sz w:val="20"/>
                <w:szCs w:val="20"/>
              </w:rPr>
              <w:t>R</w:t>
            </w:r>
            <w:r w:rsidR="000C4436" w:rsidRPr="001A362D">
              <w:rPr>
                <w:rFonts w:ascii="Myriad Pro" w:eastAsia="Times New Roman" w:hAnsi="Myriad Pro" w:cs="Arial"/>
                <w:sz w:val="20"/>
                <w:szCs w:val="20"/>
              </w:rPr>
              <w:t xml:space="preserve">ealizacja projektu prowadzi do wprowadzenia w </w:t>
            </w:r>
            <w:r w:rsidR="000C4436" w:rsidRPr="00CD1DB6">
              <w:rPr>
                <w:rFonts w:ascii="Myriad Pro" w:eastAsia="Times New Roman" w:hAnsi="Myriad Pro" w:cs="Arial"/>
                <w:sz w:val="20"/>
                <w:szCs w:val="20"/>
              </w:rPr>
              <w:t xml:space="preserve">przedsiębiorstwie innowacji </w:t>
            </w:r>
            <w:r w:rsidR="000C4436" w:rsidRPr="005F6A3C">
              <w:rPr>
                <w:rFonts w:ascii="Myriad Pro" w:eastAsia="Times New Roman" w:hAnsi="Myriad Pro" w:cs="Arial"/>
                <w:sz w:val="20"/>
                <w:szCs w:val="20"/>
              </w:rPr>
              <w:t>produktowej</w:t>
            </w:r>
            <w:r w:rsidR="000C4436" w:rsidRPr="005F6A3C">
              <w:rPr>
                <w:rFonts w:ascii="Myriad Pro" w:eastAsia="Times New Roman" w:hAnsi="Myriad Pro" w:cs="Arial"/>
                <w:b/>
                <w:sz w:val="20"/>
                <w:szCs w:val="20"/>
                <w:vertAlign w:val="superscript"/>
              </w:rPr>
              <w:t xml:space="preserve"> </w:t>
            </w:r>
            <w:r w:rsidR="000C4436" w:rsidRPr="005F6A3C">
              <w:rPr>
                <w:rFonts w:ascii="Myriad Pro" w:eastAsia="Times New Roman" w:hAnsi="Myriad Pro" w:cs="Arial"/>
                <w:sz w:val="20"/>
                <w:szCs w:val="20"/>
              </w:rPr>
              <w:t xml:space="preserve">bądź procesowej, co najmniej na poziomie </w:t>
            </w:r>
            <w:r w:rsidR="00F3159F">
              <w:rPr>
                <w:rFonts w:ascii="Myriad Pro" w:eastAsia="Times New Roman" w:hAnsi="Myriad Pro" w:cs="Arial"/>
                <w:sz w:val="20"/>
                <w:szCs w:val="20"/>
              </w:rPr>
              <w:t>regionalnym</w:t>
            </w:r>
            <w:r w:rsidR="000C4436" w:rsidRPr="005F6A3C">
              <w:rPr>
                <w:rFonts w:ascii="Myriad Pro" w:eastAsia="Times New Roman" w:hAnsi="Myriad Pro" w:cs="Arial"/>
                <w:sz w:val="20"/>
                <w:szCs w:val="20"/>
              </w:rPr>
              <w:t>.</w:t>
            </w:r>
          </w:p>
          <w:p w:rsidR="00425290" w:rsidRPr="005F6A3C" w:rsidRDefault="00425290" w:rsidP="00BA1B37">
            <w:pPr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Arial"/>
                <w:sz w:val="20"/>
                <w:szCs w:val="20"/>
              </w:rPr>
              <w:t>R</w:t>
            </w:r>
            <w:r w:rsidRPr="00425290">
              <w:rPr>
                <w:rFonts w:ascii="Myriad Pro" w:eastAsia="Times New Roman" w:hAnsi="Myriad Pro" w:cs="Arial"/>
                <w:sz w:val="20"/>
                <w:szCs w:val="20"/>
              </w:rPr>
              <w:t xml:space="preserve">ealizacja projektu może prowadzić do wdrożenia innowacji </w:t>
            </w:r>
            <w:proofErr w:type="spellStart"/>
            <w:r w:rsidRPr="00425290">
              <w:rPr>
                <w:rFonts w:ascii="Myriad Pro" w:eastAsia="Times New Roman" w:hAnsi="Myriad Pro" w:cs="Arial"/>
                <w:sz w:val="20"/>
                <w:szCs w:val="20"/>
              </w:rPr>
              <w:t>nietechnologicznej</w:t>
            </w:r>
            <w:proofErr w:type="spellEnd"/>
            <w:r w:rsidRPr="00425290">
              <w:rPr>
                <w:rFonts w:ascii="Myriad Pro" w:eastAsia="Times New Roman" w:hAnsi="Myriad Pro" w:cs="Arial"/>
                <w:sz w:val="20"/>
                <w:szCs w:val="20"/>
              </w:rPr>
              <w:t xml:space="preserve"> w przedsiębiorstwie</w:t>
            </w:r>
            <w:r w:rsidR="002D5B89">
              <w:rPr>
                <w:rFonts w:ascii="Myriad Pro" w:eastAsia="Times New Roman" w:hAnsi="Myriad Pro" w:cs="Arial"/>
                <w:sz w:val="20"/>
                <w:szCs w:val="20"/>
              </w:rPr>
              <w:t>, z zastrzeżeniem, że i</w:t>
            </w:r>
            <w:r w:rsidRPr="00425290">
              <w:rPr>
                <w:rFonts w:ascii="Myriad Pro" w:eastAsia="Times New Roman" w:hAnsi="Myriad Pro" w:cs="Arial"/>
                <w:sz w:val="20"/>
                <w:szCs w:val="20"/>
              </w:rPr>
              <w:t xml:space="preserve">nnowacja </w:t>
            </w:r>
            <w:proofErr w:type="spellStart"/>
            <w:r w:rsidRPr="00425290">
              <w:rPr>
                <w:rFonts w:ascii="Myriad Pro" w:eastAsia="Times New Roman" w:hAnsi="Myriad Pro" w:cs="Arial"/>
                <w:sz w:val="20"/>
                <w:szCs w:val="20"/>
              </w:rPr>
              <w:t>nietechnologiczna</w:t>
            </w:r>
            <w:proofErr w:type="spellEnd"/>
            <w:r w:rsidRPr="00425290">
              <w:rPr>
                <w:rFonts w:ascii="Myriad Pro" w:eastAsia="Times New Roman" w:hAnsi="Myriad Pro" w:cs="Arial"/>
                <w:sz w:val="20"/>
                <w:szCs w:val="20"/>
              </w:rPr>
              <w:t xml:space="preserve"> nie może stanowić</w:t>
            </w:r>
            <w:r w:rsidR="002D5B89"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  <w:r w:rsidRPr="00425290">
              <w:rPr>
                <w:rFonts w:ascii="Myriad Pro" w:eastAsia="Times New Roman" w:hAnsi="Myriad Pro" w:cs="Arial"/>
                <w:sz w:val="20"/>
                <w:szCs w:val="20"/>
              </w:rPr>
              <w:t>głównego elementu projektu, a jedynie uzupełniać innowację produktową lub procesową.</w:t>
            </w:r>
          </w:p>
          <w:p w:rsidR="00BA1B37" w:rsidRDefault="00BA1B37" w:rsidP="00BA1B37">
            <w:pPr>
              <w:jc w:val="both"/>
              <w:rPr>
                <w:rFonts w:ascii="Myriad Pro" w:eastAsia="Times New Roman" w:hAnsi="Myriad Pro" w:cs="Arial"/>
                <w:i/>
                <w:sz w:val="20"/>
                <w:szCs w:val="20"/>
                <w:lang w:eastAsia="pl-PL"/>
              </w:rPr>
            </w:pPr>
            <w:r w:rsidRPr="005F6A3C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W zakresie oceny wprow</w:t>
            </w:r>
            <w:r w:rsidRPr="00BA1B37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adzanych w związku z realizacją projektu innowacji zastosowanie mają definicje innowacyjności </w:t>
            </w:r>
            <w:r w:rsidRPr="00BA1B37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lastRenderedPageBreak/>
              <w:t xml:space="preserve">produktowej i procesowej zgodnie z publikacją: </w:t>
            </w:r>
            <w:r w:rsidRPr="00BA1B37">
              <w:rPr>
                <w:rFonts w:ascii="Myriad Pro" w:eastAsia="Times New Roman" w:hAnsi="Myriad Pro" w:cs="Arial"/>
                <w:i/>
                <w:sz w:val="20"/>
                <w:szCs w:val="20"/>
                <w:lang w:eastAsia="pl-PL"/>
              </w:rPr>
              <w:t>Podręcznik Oslo.</w:t>
            </w:r>
            <w:r w:rsidRPr="00BA1B37">
              <w:rPr>
                <w:rFonts w:ascii="Myriad Pro" w:hAnsi="Myriad Pro"/>
                <w:i/>
                <w:sz w:val="20"/>
                <w:szCs w:val="20"/>
                <w:lang w:eastAsia="pl-PL"/>
              </w:rPr>
              <w:t xml:space="preserve"> </w:t>
            </w:r>
            <w:r w:rsidRPr="00BA1B37">
              <w:rPr>
                <w:rFonts w:ascii="Myriad Pro" w:eastAsia="Times New Roman" w:hAnsi="Myriad Pro" w:cs="Arial"/>
                <w:i/>
                <w:sz w:val="20"/>
                <w:szCs w:val="20"/>
                <w:lang w:eastAsia="pl-PL"/>
              </w:rPr>
              <w:t>Zasady gromadzenia i interpretacji danych dotyczących innowacji, OECD, wydanie 3 z 2005 r.</w:t>
            </w:r>
          </w:p>
          <w:p w:rsidR="007253BE" w:rsidRDefault="007253BE" w:rsidP="007253BE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</w:p>
          <w:p w:rsidR="00416BB0" w:rsidRPr="007253BE" w:rsidRDefault="00416BB0" w:rsidP="00416BB0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416BB0">
              <w:rPr>
                <w:rFonts w:ascii="Myriad Pro" w:hAnsi="Myriad Pro" w:cs="Arial"/>
                <w:sz w:val="20"/>
                <w:szCs w:val="20"/>
              </w:rPr>
              <w:t xml:space="preserve">Przedmiotem projektu jest realizacja inwestycji przyczyniającej się </w:t>
            </w:r>
            <w:r w:rsidRPr="00132573">
              <w:rPr>
                <w:rFonts w:ascii="Myriad Pro" w:hAnsi="Myriad Pro" w:cs="Arial"/>
                <w:sz w:val="20"/>
                <w:szCs w:val="20"/>
              </w:rPr>
              <w:t>do utrzymania miejsc</w:t>
            </w:r>
            <w:r w:rsidRPr="00416BB0">
              <w:rPr>
                <w:rFonts w:ascii="Myriad Pro" w:hAnsi="Myriad Pro" w:cs="Arial"/>
                <w:sz w:val="20"/>
                <w:szCs w:val="20"/>
              </w:rPr>
              <w:t xml:space="preserve"> pracy</w:t>
            </w:r>
            <w:r w:rsidRPr="00416BB0" w:rsidDel="00C12A1D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Pr="00416BB0">
              <w:rPr>
                <w:rFonts w:ascii="Myriad Pro" w:hAnsi="Myriad Pro" w:cs="Arial"/>
                <w:sz w:val="20"/>
                <w:szCs w:val="20"/>
              </w:rPr>
              <w:t>w okresie kryzysu gospodarczego wywołanego skutkami epidemii COVID-19.</w:t>
            </w:r>
          </w:p>
          <w:p w:rsidR="00886C24" w:rsidRDefault="00886C24" w:rsidP="00BA1B37">
            <w:pPr>
              <w:jc w:val="both"/>
              <w:rPr>
                <w:rFonts w:ascii="Myriad Pro" w:eastAsia="Times New Roman" w:hAnsi="Myriad Pro" w:cs="Arial"/>
                <w:i/>
                <w:sz w:val="20"/>
                <w:szCs w:val="20"/>
                <w:lang w:eastAsia="pl-PL"/>
              </w:rPr>
            </w:pPr>
          </w:p>
          <w:p w:rsidR="0073533A" w:rsidRDefault="00CC0122" w:rsidP="005F6A3C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10423F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Wsparcie w konkursie kierowane jest wyłącznie na przedsięwzięcia podejmowane w obszarze </w:t>
            </w:r>
            <w:r w:rsidR="0073533A" w:rsidRPr="0010423F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inteligentn</w:t>
            </w:r>
            <w:r w:rsidR="005F6A3C" w:rsidRPr="0010423F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ych</w:t>
            </w:r>
            <w:r w:rsidR="0073533A" w:rsidRPr="0010423F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 specjalizacj</w:t>
            </w:r>
            <w:r w:rsidR="005F6A3C" w:rsidRPr="0010423F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i</w:t>
            </w:r>
            <w:r w:rsidR="0073533A" w:rsidRPr="00434D30">
              <w:rPr>
                <w:rFonts w:ascii="Myriad Pro" w:eastAsia="Times New Roman" w:hAnsi="Myriad Pro" w:cs="Arial"/>
                <w:i/>
                <w:sz w:val="20"/>
                <w:szCs w:val="20"/>
                <w:lang w:eastAsia="pl-PL"/>
              </w:rPr>
              <w:t xml:space="preserve"> </w:t>
            </w:r>
            <w:r w:rsidR="0073533A" w:rsidRPr="00434D30">
              <w:rPr>
                <w:rFonts w:ascii="Myriad Pro" w:hAnsi="Myriad Pro" w:cs="Arial"/>
                <w:sz w:val="20"/>
                <w:szCs w:val="20"/>
              </w:rPr>
              <w:t xml:space="preserve">Województwa Zachodniopomorskiego </w:t>
            </w:r>
            <w:r w:rsidR="0073533A" w:rsidRPr="00434D30">
              <w:rPr>
                <w:rFonts w:ascii="Myriad Pro" w:eastAsia="Times New Roman" w:hAnsi="Myriad Pro"/>
                <w:color w:val="000000"/>
                <w:sz w:val="20"/>
                <w:szCs w:val="20"/>
              </w:rPr>
              <w:t>określon</w:t>
            </w:r>
            <w:r w:rsidR="005F6A3C">
              <w:rPr>
                <w:rFonts w:ascii="Myriad Pro" w:eastAsia="Times New Roman" w:hAnsi="Myriad Pro"/>
                <w:color w:val="000000"/>
                <w:sz w:val="20"/>
                <w:szCs w:val="20"/>
              </w:rPr>
              <w:t>ych</w:t>
            </w:r>
            <w:r w:rsidR="00472B17">
              <w:rPr>
                <w:rFonts w:ascii="Myriad Pro" w:eastAsia="Times New Roman" w:hAnsi="Myriad Pro"/>
                <w:color w:val="000000"/>
                <w:sz w:val="20"/>
                <w:szCs w:val="20"/>
              </w:rPr>
              <w:t xml:space="preserve"> </w:t>
            </w:r>
            <w:r w:rsidR="0073533A" w:rsidRPr="00434D30">
              <w:rPr>
                <w:rFonts w:ascii="Myriad Pro" w:eastAsia="Times New Roman" w:hAnsi="Myriad Pro"/>
                <w:color w:val="000000"/>
                <w:sz w:val="20"/>
                <w:szCs w:val="20"/>
              </w:rPr>
              <w:t xml:space="preserve">w </w:t>
            </w:r>
            <w:r w:rsidR="0073533A" w:rsidRPr="00434D30">
              <w:rPr>
                <w:rFonts w:ascii="Myriad Pro" w:eastAsia="Times New Roman" w:hAnsi="Myriad Pro"/>
                <w:i/>
                <w:color w:val="000000"/>
                <w:sz w:val="20"/>
                <w:szCs w:val="20"/>
              </w:rPr>
              <w:t>Wykazie inteligentnych specjalizacji województwa zachodniopomorskiego</w:t>
            </w:r>
            <w:r w:rsidR="0073533A" w:rsidRPr="00434D30">
              <w:rPr>
                <w:rFonts w:ascii="Myriad Pro" w:eastAsia="Times New Roman" w:hAnsi="Myriad Pro"/>
                <w:color w:val="000000"/>
                <w:sz w:val="20"/>
                <w:szCs w:val="20"/>
              </w:rPr>
              <w:t xml:space="preserve"> </w:t>
            </w:r>
            <w:r w:rsidR="0073533A" w:rsidRPr="00434D30">
              <w:rPr>
                <w:rFonts w:ascii="Myriad Pro" w:hAnsi="Myriad Pro" w:cs="Arial"/>
                <w:sz w:val="20"/>
                <w:szCs w:val="20"/>
              </w:rPr>
              <w:t xml:space="preserve"> przyjętym przez Zarząd Województwa Zachodniopomorskiego uchwałą nr 1489/16 z dnia 19 września 2016 r.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lub branżach bezpośrednio z nimi powiązanych w ramach globalnych łańcuchów </w:t>
            </w:r>
            <w:del w:id="2" w:author="KiT" w:date="2020-10-28T07:47:00Z">
              <w:r w:rsidDel="004B5AA4">
                <w:rPr>
                  <w:rFonts w:ascii="Myriad Pro" w:hAnsi="Myriad Pro" w:cs="Arial"/>
                  <w:sz w:val="20"/>
                  <w:szCs w:val="20"/>
                </w:rPr>
                <w:delText>wartośc</w:delText>
              </w:r>
            </w:del>
            <w:ins w:id="3" w:author="KiT" w:date="2020-10-28T07:47:00Z">
              <w:r w:rsidR="004B5AA4">
                <w:rPr>
                  <w:rFonts w:ascii="Myriad Pro" w:hAnsi="Myriad Pro" w:cs="Arial"/>
                  <w:sz w:val="20"/>
                  <w:szCs w:val="20"/>
                </w:rPr>
                <w:t>wartoś</w:t>
              </w:r>
            </w:ins>
            <w:ins w:id="4" w:author="KiT" w:date="2020-10-28T07:48:00Z">
              <w:r w:rsidR="004B5AA4">
                <w:rPr>
                  <w:rFonts w:ascii="Myriad Pro" w:hAnsi="Myriad Pro" w:cs="Arial"/>
                  <w:sz w:val="20"/>
                  <w:szCs w:val="20"/>
                </w:rPr>
                <w:t xml:space="preserve">ci. </w:t>
              </w:r>
            </w:ins>
            <w:del w:id="5" w:author="KiT" w:date="2020-10-28T07:47:00Z">
              <w:r w:rsidDel="004B5AA4">
                <w:rPr>
                  <w:rFonts w:ascii="Myriad Pro" w:hAnsi="Myriad Pro" w:cs="Arial"/>
                  <w:sz w:val="20"/>
                  <w:szCs w:val="20"/>
                </w:rPr>
                <w:delText>i</w:delText>
              </w:r>
              <w:r w:rsidR="007253BE" w:rsidDel="004B5AA4">
                <w:rPr>
                  <w:rFonts w:ascii="Myriad Pro" w:hAnsi="Myriad Pro" w:cs="Arial"/>
                  <w:sz w:val="20"/>
                  <w:szCs w:val="20"/>
                </w:rPr>
                <w:delText>,</w:delText>
              </w:r>
            </w:del>
            <w:r w:rsidR="007253BE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</w:p>
          <w:p w:rsidR="00886909" w:rsidDel="009F5C45" w:rsidRDefault="007253BE" w:rsidP="00886909">
            <w:pPr>
              <w:rPr>
                <w:ins w:id="6" w:author="klasecka" w:date="2020-10-15T12:52:00Z"/>
                <w:del w:id="7" w:author="KiT" w:date="2020-10-27T18:58:00Z"/>
                <w:rFonts w:cs="Arial"/>
                <w:sz w:val="18"/>
                <w:szCs w:val="18"/>
              </w:rPr>
            </w:pPr>
            <w:del w:id="8" w:author="KiT" w:date="2020-10-27T18:58:00Z">
              <w:r w:rsidDel="009F5C45">
                <w:rPr>
                  <w:rFonts w:ascii="Myriad Pro" w:hAnsi="Myriad Pro" w:cs="Arial"/>
                  <w:sz w:val="20"/>
                  <w:szCs w:val="20"/>
                </w:rPr>
                <w:delText xml:space="preserve">pod warunkiem, że przedsiębiorca rozpoczął prowadzenie działalności gospodarczej we wskazanym </w:delText>
              </w:r>
              <w:r w:rsidR="00C12A1D" w:rsidDel="009F5C45">
                <w:rPr>
                  <w:rFonts w:ascii="Myriad Pro" w:hAnsi="Myriad Pro" w:cs="Arial"/>
                  <w:sz w:val="20"/>
                  <w:szCs w:val="20"/>
                </w:rPr>
                <w:delText>obszarze</w:delText>
              </w:r>
              <w:r w:rsidDel="009F5C45">
                <w:rPr>
                  <w:rFonts w:ascii="Myriad Pro" w:hAnsi="Myriad Pro" w:cs="Arial"/>
                  <w:sz w:val="20"/>
                  <w:szCs w:val="20"/>
                </w:rPr>
                <w:delText xml:space="preserve"> </w:delText>
              </w:r>
              <w:r w:rsidRPr="001507E7" w:rsidDel="009F5C45">
                <w:rPr>
                  <w:rFonts w:ascii="Myriad Pro" w:hAnsi="Myriad Pro" w:cs="Arial"/>
                  <w:sz w:val="20"/>
                  <w:szCs w:val="20"/>
                </w:rPr>
                <w:delText xml:space="preserve">nie później niż </w:delText>
              </w:r>
              <w:r w:rsidR="00886909" w:rsidDel="009F5C45">
                <w:rPr>
                  <w:rFonts w:cs="Arial"/>
                  <w:sz w:val="18"/>
                  <w:szCs w:val="18"/>
                </w:rPr>
                <w:delText>pod warunkiem, że przedsiębiorca rozpoczął prowadzenie działalności gospodarczej we wskazanym zakresie nie później niż 1 stycznia 2020 r.</w:delText>
              </w:r>
            </w:del>
          </w:p>
          <w:p w:rsidR="00965E66" w:rsidRPr="00434D30" w:rsidRDefault="00965E66" w:rsidP="009F5C45">
            <w:pPr>
              <w:rPr>
                <w:rFonts w:ascii="Myriad Pro" w:eastAsia="Times New Roman" w:hAnsi="Myriad Pro" w:cs="Arial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72" w:type="pct"/>
            <w:shd w:val="clear" w:color="auto" w:fill="FFFFFF" w:themeFill="background1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Projekty niespełniające kryterium są odrzucane.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0D6F9B" w:rsidRPr="00526D66" w:rsidTr="0010423F">
        <w:trPr>
          <w:trHeight w:val="558"/>
        </w:trPr>
        <w:tc>
          <w:tcPr>
            <w:tcW w:w="235" w:type="pct"/>
            <w:shd w:val="clear" w:color="auto" w:fill="FFFFFF" w:themeFill="background1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lastRenderedPageBreak/>
              <w:t>1.2</w:t>
            </w:r>
          </w:p>
        </w:tc>
        <w:tc>
          <w:tcPr>
            <w:tcW w:w="950" w:type="pct"/>
            <w:shd w:val="clear" w:color="auto" w:fill="FFFFFF" w:themeFill="background1"/>
          </w:tcPr>
          <w:p w:rsidR="000D6F9B" w:rsidRPr="00565AF1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565AF1">
              <w:rPr>
                <w:rFonts w:ascii="Myriad Pro" w:hAnsi="Myriad Pro" w:cs="Arial"/>
                <w:sz w:val="20"/>
                <w:szCs w:val="20"/>
              </w:rPr>
              <w:t>Zgodność z typami projektów</w:t>
            </w:r>
          </w:p>
        </w:tc>
        <w:tc>
          <w:tcPr>
            <w:tcW w:w="2043" w:type="pct"/>
            <w:shd w:val="clear" w:color="auto" w:fill="FFFFFF" w:themeFill="background1"/>
          </w:tcPr>
          <w:p w:rsidR="000D6F9B" w:rsidRPr="00565AF1" w:rsidRDefault="00827D70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565AF1">
              <w:rPr>
                <w:rFonts w:ascii="Myriad Pro" w:hAnsi="Myriad Pro" w:cs="Arial"/>
                <w:sz w:val="20"/>
                <w:szCs w:val="20"/>
              </w:rPr>
              <w:t>Projekt wpisuje się w typ projektów określony dla działania 1.5</w:t>
            </w:r>
            <w:r w:rsidR="00DF38E2">
              <w:rPr>
                <w:rFonts w:ascii="Myriad Pro" w:hAnsi="Myriad Pro" w:cs="Arial"/>
                <w:sz w:val="20"/>
                <w:szCs w:val="20"/>
              </w:rPr>
              <w:t xml:space="preserve">, </w:t>
            </w:r>
            <w:r w:rsidR="00EF624C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Pr="00565AF1">
              <w:rPr>
                <w:rFonts w:ascii="Myriad Pro" w:hAnsi="Myriad Pro" w:cs="Arial"/>
                <w:sz w:val="20"/>
                <w:szCs w:val="20"/>
              </w:rPr>
              <w:t xml:space="preserve">tj. </w:t>
            </w:r>
            <w:r w:rsidRPr="00565AF1">
              <w:rPr>
                <w:rFonts w:ascii="Myriad Pro" w:hAnsi="Myriad Pro" w:cs="Arial"/>
                <w:b/>
                <w:sz w:val="20"/>
                <w:szCs w:val="20"/>
              </w:rPr>
              <w:t xml:space="preserve"> Innowacyjne inwestycje przedsiębiorstw</w:t>
            </w:r>
            <w:r w:rsidRPr="00565AF1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B01B29">
              <w:rPr>
                <w:rFonts w:ascii="Myriad Pro" w:hAnsi="Myriad Pro" w:cs="Arial"/>
                <w:sz w:val="20"/>
                <w:szCs w:val="20"/>
              </w:rPr>
              <w:t>.</w:t>
            </w:r>
          </w:p>
          <w:p w:rsidR="00BA1B37" w:rsidRPr="00565AF1" w:rsidRDefault="00BA1B37" w:rsidP="00857E8C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565AF1">
              <w:rPr>
                <w:rFonts w:ascii="Myriad Pro" w:hAnsi="Myriad Pro" w:cs="Arial"/>
                <w:sz w:val="20"/>
                <w:szCs w:val="20"/>
              </w:rPr>
              <w:t>Kryterium weryfikuje czy opis projektu wskazuje na zgodność ze wskazanym przez wnioskodawcę typem projektu oraz czy charakter przewidywanych działań, wskaźniki produktu, wydatki kwalifikowalne dają pewność, że mamy do czynienia z typem projektu zaplanowanym do wsparcia w ramach właściwego konkursu, zgodnie z poniższymi warunkami:</w:t>
            </w:r>
          </w:p>
          <w:p w:rsidR="00BA1B37" w:rsidRPr="00565AF1" w:rsidRDefault="00BA1B37" w:rsidP="00BA1B37">
            <w:pPr>
              <w:rPr>
                <w:rFonts w:ascii="Myriad Pro" w:hAnsi="Myriad Pro" w:cs="Arial"/>
                <w:sz w:val="20"/>
                <w:szCs w:val="20"/>
              </w:rPr>
            </w:pPr>
          </w:p>
          <w:p w:rsidR="00BA1B37" w:rsidRPr="00565AF1" w:rsidRDefault="006C46BD" w:rsidP="006F3C26">
            <w:pPr>
              <w:pStyle w:val="Akapitzlist"/>
              <w:numPr>
                <w:ilvl w:val="0"/>
                <w:numId w:val="17"/>
              </w:numPr>
              <w:rPr>
                <w:rFonts w:ascii="Myriad Pro" w:hAnsi="Myriad Pro" w:cs="Arial"/>
                <w:sz w:val="20"/>
                <w:szCs w:val="20"/>
              </w:rPr>
            </w:pPr>
            <w:r w:rsidRPr="00565AF1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BA1B37" w:rsidRPr="00565AF1">
              <w:rPr>
                <w:rFonts w:ascii="Myriad Pro" w:hAnsi="Myriad Pro" w:cs="Arial"/>
                <w:sz w:val="20"/>
                <w:szCs w:val="20"/>
              </w:rPr>
              <w:t>Dofinansowaniu będą podlegały projekty obejmujące inwestycje w grunty, budynki, budowle, nowoczesne maszyny i urządzenia, linie produkcyjne, wartości niematerialne i prawne, czy wdrażanie nowych rozwiązań technologicznych, prowadzące do:</w:t>
            </w:r>
          </w:p>
          <w:p w:rsidR="00BA1B37" w:rsidRPr="00565AF1" w:rsidRDefault="00BA1B37" w:rsidP="006F3C26">
            <w:pPr>
              <w:pStyle w:val="Akapitzlist"/>
              <w:numPr>
                <w:ilvl w:val="0"/>
                <w:numId w:val="18"/>
              </w:numPr>
              <w:rPr>
                <w:rFonts w:ascii="Myriad Pro" w:hAnsi="Myriad Pro" w:cs="Arial"/>
                <w:sz w:val="20"/>
                <w:szCs w:val="20"/>
              </w:rPr>
            </w:pPr>
            <w:r w:rsidRPr="00565AF1">
              <w:rPr>
                <w:rFonts w:ascii="Myriad Pro" w:hAnsi="Myriad Pro" w:cs="Arial"/>
                <w:sz w:val="20"/>
                <w:szCs w:val="20"/>
              </w:rPr>
              <w:t xml:space="preserve">budowy/rozbudowy przedsiębiorstwa, </w:t>
            </w:r>
          </w:p>
          <w:p w:rsidR="00BA1B37" w:rsidRPr="00565AF1" w:rsidRDefault="00BA1B37" w:rsidP="006F3C26">
            <w:pPr>
              <w:pStyle w:val="Akapitzlist"/>
              <w:numPr>
                <w:ilvl w:val="0"/>
                <w:numId w:val="18"/>
              </w:numPr>
              <w:rPr>
                <w:rFonts w:ascii="Myriad Pro" w:hAnsi="Myriad Pro" w:cs="Arial"/>
                <w:sz w:val="20"/>
                <w:szCs w:val="20"/>
              </w:rPr>
            </w:pPr>
            <w:r w:rsidRPr="00565AF1">
              <w:rPr>
                <w:rFonts w:ascii="Myriad Pro" w:hAnsi="Myriad Pro" w:cs="Arial"/>
                <w:sz w:val="20"/>
                <w:szCs w:val="20"/>
              </w:rPr>
              <w:t xml:space="preserve">wykreowania nowego lub zasadniczo ulepszonego produktu, </w:t>
            </w:r>
          </w:p>
          <w:p w:rsidR="00BA1B37" w:rsidRPr="00565AF1" w:rsidRDefault="00BA1B37" w:rsidP="006F3C26">
            <w:pPr>
              <w:pStyle w:val="Akapitzlist"/>
              <w:numPr>
                <w:ilvl w:val="0"/>
                <w:numId w:val="18"/>
              </w:numPr>
              <w:rPr>
                <w:rFonts w:ascii="Myriad Pro" w:hAnsi="Myriad Pro" w:cs="Arial"/>
                <w:sz w:val="20"/>
                <w:szCs w:val="20"/>
              </w:rPr>
            </w:pPr>
            <w:r w:rsidRPr="00565AF1">
              <w:rPr>
                <w:rFonts w:ascii="Myriad Pro" w:hAnsi="Myriad Pro" w:cs="Arial"/>
                <w:sz w:val="20"/>
                <w:szCs w:val="20"/>
              </w:rPr>
              <w:t xml:space="preserve">zwiększenia efektywności produkcji przedsiębiorstwa, </w:t>
            </w:r>
          </w:p>
          <w:p w:rsidR="00BA1B37" w:rsidRPr="00565AF1" w:rsidRDefault="00BA1B37" w:rsidP="006F3C26">
            <w:pPr>
              <w:pStyle w:val="Akapitzlist"/>
              <w:numPr>
                <w:ilvl w:val="0"/>
                <w:numId w:val="18"/>
              </w:numPr>
              <w:rPr>
                <w:rFonts w:ascii="Myriad Pro" w:hAnsi="Myriad Pro" w:cs="Arial"/>
                <w:sz w:val="20"/>
                <w:szCs w:val="20"/>
              </w:rPr>
            </w:pPr>
            <w:r w:rsidRPr="00565AF1">
              <w:rPr>
                <w:rFonts w:ascii="Myriad Pro" w:hAnsi="Myriad Pro" w:cs="Arial"/>
                <w:sz w:val="20"/>
                <w:szCs w:val="20"/>
              </w:rPr>
              <w:lastRenderedPageBreak/>
              <w:t>zasadnicz</w:t>
            </w:r>
            <w:r w:rsidR="00B01B29">
              <w:rPr>
                <w:rFonts w:ascii="Myriad Pro" w:hAnsi="Myriad Pro" w:cs="Arial"/>
                <w:sz w:val="20"/>
                <w:szCs w:val="20"/>
              </w:rPr>
              <w:t>ej zmiany procesu produkcyjnego.</w:t>
            </w:r>
            <w:r w:rsidRPr="00565AF1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</w:p>
          <w:p w:rsidR="00770396" w:rsidRPr="00565AF1" w:rsidRDefault="00770396" w:rsidP="00501886">
            <w:pPr>
              <w:rPr>
                <w:rFonts w:ascii="Myriad Pro" w:hAnsi="Myriad Pro" w:cs="Arial"/>
                <w:sz w:val="20"/>
                <w:szCs w:val="20"/>
              </w:rPr>
            </w:pPr>
          </w:p>
          <w:p w:rsidR="00A94EA2" w:rsidRDefault="00A94EA2" w:rsidP="006F3C26">
            <w:pPr>
              <w:pStyle w:val="Akapitzlist"/>
              <w:numPr>
                <w:ilvl w:val="0"/>
                <w:numId w:val="17"/>
              </w:numPr>
              <w:rPr>
                <w:rFonts w:ascii="Myriad Pro" w:hAnsi="Myriad Pro" w:cs="Arial"/>
                <w:sz w:val="20"/>
                <w:szCs w:val="20"/>
              </w:rPr>
            </w:pPr>
            <w:r w:rsidRPr="00565AF1">
              <w:rPr>
                <w:rFonts w:ascii="Myriad Pro" w:hAnsi="Myriad Pro" w:cs="Arial"/>
                <w:sz w:val="20"/>
                <w:szCs w:val="20"/>
              </w:rPr>
              <w:t xml:space="preserve">W wyniku realizacji inwestycji dojdzie do podniesienia konkurencyjności </w:t>
            </w:r>
            <w:r w:rsidRPr="00CD1DB6">
              <w:rPr>
                <w:rFonts w:ascii="Myriad Pro" w:hAnsi="Myriad Pro" w:cs="Arial"/>
                <w:sz w:val="20"/>
                <w:szCs w:val="20"/>
              </w:rPr>
              <w:t xml:space="preserve">przedsiębiorstwa </w:t>
            </w:r>
            <w:r w:rsidRPr="00CD1DB6">
              <w:rPr>
                <w:rFonts w:ascii="Myriad Pro" w:hAnsi="Myriad Pro" w:cs="Arial"/>
                <w:b/>
                <w:sz w:val="20"/>
                <w:szCs w:val="20"/>
              </w:rPr>
              <w:t>co najmniej na poziomie regionalnym</w:t>
            </w:r>
            <w:r w:rsidRPr="00CD1DB6">
              <w:rPr>
                <w:rFonts w:ascii="Myriad Pro" w:hAnsi="Myriad Pro" w:cs="Arial"/>
                <w:sz w:val="20"/>
                <w:szCs w:val="20"/>
              </w:rPr>
              <w:t>, co oznacza, że zrealizowana inwestycja i jej rezultaty będą przekładać się na</w:t>
            </w:r>
            <w:r w:rsidRPr="00565AF1">
              <w:rPr>
                <w:rFonts w:ascii="Myriad Pro" w:hAnsi="Myriad Pro" w:cs="Arial"/>
                <w:sz w:val="20"/>
                <w:szCs w:val="20"/>
              </w:rPr>
              <w:t xml:space="preserve"> poprawę pozycji przedsiębiorstwa wobec konkurencji (w działalności, której dotyczy projekt) w skali co najmniej regionalnej. </w:t>
            </w:r>
          </w:p>
          <w:p w:rsidR="00EB6DC9" w:rsidRPr="00565AF1" w:rsidRDefault="00EB6DC9" w:rsidP="00C7437D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772" w:type="pct"/>
            <w:shd w:val="clear" w:color="auto" w:fill="FFFFFF" w:themeFill="background1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Projekty niespełniające kryterium są odrzucane.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24586" w:rsidRPr="00526D66" w:rsidTr="0010423F">
        <w:trPr>
          <w:trHeight w:val="70"/>
        </w:trPr>
        <w:tc>
          <w:tcPr>
            <w:tcW w:w="235" w:type="pct"/>
            <w:shd w:val="clear" w:color="auto" w:fill="FFFFFF" w:themeFill="background1"/>
          </w:tcPr>
          <w:p w:rsidR="00224586" w:rsidRPr="001A7B86" w:rsidRDefault="00224586" w:rsidP="00D76453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lastRenderedPageBreak/>
              <w:t>1.3</w:t>
            </w:r>
          </w:p>
        </w:tc>
        <w:tc>
          <w:tcPr>
            <w:tcW w:w="950" w:type="pct"/>
            <w:shd w:val="clear" w:color="auto" w:fill="FFFFFF" w:themeFill="background1"/>
          </w:tcPr>
          <w:p w:rsidR="00224586" w:rsidRPr="001A7B86" w:rsidRDefault="00224586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Kwalifikowalność projektu</w:t>
            </w:r>
          </w:p>
        </w:tc>
        <w:tc>
          <w:tcPr>
            <w:tcW w:w="2043" w:type="pct"/>
            <w:shd w:val="clear" w:color="auto" w:fill="FFFFFF" w:themeFill="background1"/>
          </w:tcPr>
          <w:p w:rsidR="00224586" w:rsidRPr="001A7B86" w:rsidRDefault="00224586" w:rsidP="00224586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Operacja wybrana do dofinansowania z funduszy nie obejmuje przedsięwzięcia będącego częścią operacji, która została objęta lub powinna była zostać objęta procedurą odzyskiwania zgodnie z art. 71 Rozporządzenia Parlamentu i Rady (UE) nr 1303/2013 z dnia 17 grudnia 2013 r. w następstwie przeniesienia działalności produkcyjnej poza obszar objęty programem.</w:t>
            </w:r>
          </w:p>
          <w:p w:rsidR="00C7437D" w:rsidRDefault="00224586" w:rsidP="003940D5">
            <w:pPr>
              <w:rPr>
                <w:rFonts w:ascii="Myriad Pro" w:hAnsi="Myriad Pro" w:cs="Arial"/>
                <w:sz w:val="20"/>
                <w:szCs w:val="20"/>
              </w:rPr>
            </w:pPr>
            <w:r w:rsidRPr="003940D5">
              <w:rPr>
                <w:rFonts w:ascii="Myriad Pro" w:hAnsi="Myriad Pro" w:cs="Arial"/>
                <w:sz w:val="20"/>
                <w:szCs w:val="20"/>
              </w:rPr>
              <w:t>Przedmiot projektu nie dotyczy rodzajów działalności wykluczonych z możliwości uzyskania wsparcia w ramach danego działania RPO WZ zgodnie z  w</w:t>
            </w:r>
            <w:r w:rsidR="00967336" w:rsidRPr="003940D5">
              <w:rPr>
                <w:rFonts w:ascii="Myriad Pro" w:hAnsi="Myriad Pro" w:cs="Arial"/>
                <w:sz w:val="20"/>
                <w:szCs w:val="20"/>
              </w:rPr>
              <w:t>łaściwymi aktami normatywnymi</w:t>
            </w:r>
            <w:r w:rsidR="003940D5">
              <w:rPr>
                <w:rFonts w:ascii="Myriad Pro" w:hAnsi="Myriad Pro" w:cs="Arial"/>
                <w:sz w:val="20"/>
                <w:szCs w:val="20"/>
              </w:rPr>
              <w:t xml:space="preserve"> będącymi</w:t>
            </w:r>
            <w:r w:rsidR="00F3159F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967336" w:rsidRPr="003940D5">
              <w:rPr>
                <w:rFonts w:ascii="Myriad Pro" w:hAnsi="Myriad Pro" w:cs="Arial"/>
                <w:sz w:val="20"/>
                <w:szCs w:val="20"/>
              </w:rPr>
              <w:t>podstaw</w:t>
            </w:r>
            <w:r w:rsidR="003940D5">
              <w:rPr>
                <w:rFonts w:ascii="Myriad Pro" w:hAnsi="Myriad Pro" w:cs="Arial"/>
                <w:sz w:val="20"/>
                <w:szCs w:val="20"/>
              </w:rPr>
              <w:t>ą</w:t>
            </w:r>
            <w:r w:rsidR="00967336" w:rsidRPr="003940D5">
              <w:rPr>
                <w:rFonts w:ascii="Myriad Pro" w:hAnsi="Myriad Pro" w:cs="Arial"/>
                <w:sz w:val="20"/>
                <w:szCs w:val="20"/>
              </w:rPr>
              <w:t xml:space="preserve"> udzielenia wsparcia.</w:t>
            </w:r>
          </w:p>
          <w:p w:rsidR="00224586" w:rsidRPr="001A7B86" w:rsidRDefault="00967336" w:rsidP="003940D5">
            <w:pPr>
              <w:rPr>
                <w:rFonts w:ascii="Myriad Pro" w:hAnsi="Myriad Pro" w:cs="Arial"/>
                <w:sz w:val="20"/>
                <w:szCs w:val="20"/>
              </w:rPr>
            </w:pPr>
            <w:r w:rsidRPr="00CD1DB6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</w:p>
        </w:tc>
        <w:tc>
          <w:tcPr>
            <w:tcW w:w="1772" w:type="pct"/>
            <w:shd w:val="clear" w:color="auto" w:fill="FFFFFF" w:themeFill="background1"/>
          </w:tcPr>
          <w:p w:rsidR="00224586" w:rsidRPr="001A7B86" w:rsidRDefault="00224586" w:rsidP="00224586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Spełnienie kryterium jest konieczne do przyznania dofinansowania.</w:t>
            </w:r>
          </w:p>
          <w:p w:rsidR="00224586" w:rsidRPr="001A7B86" w:rsidRDefault="00224586" w:rsidP="00224586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Projekty niespełniające kryterium są odrzucane.</w:t>
            </w:r>
          </w:p>
          <w:p w:rsidR="00224586" w:rsidRPr="001A7B86" w:rsidRDefault="00224586" w:rsidP="00224586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0D6F9B" w:rsidRPr="00526D66" w:rsidTr="0010423F">
        <w:trPr>
          <w:trHeight w:val="70"/>
        </w:trPr>
        <w:tc>
          <w:tcPr>
            <w:tcW w:w="235" w:type="pct"/>
            <w:shd w:val="clear" w:color="auto" w:fill="FFFFFF" w:themeFill="background1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1.</w:t>
            </w:r>
            <w:r w:rsidR="00224586">
              <w:rPr>
                <w:rFonts w:ascii="Myriad Pro" w:hAnsi="Myriad Pro" w:cs="Arial"/>
                <w:sz w:val="20"/>
                <w:szCs w:val="20"/>
              </w:rPr>
              <w:t>4</w:t>
            </w:r>
          </w:p>
        </w:tc>
        <w:tc>
          <w:tcPr>
            <w:tcW w:w="950" w:type="pct"/>
            <w:shd w:val="clear" w:color="auto" w:fill="FFFFFF" w:themeFill="background1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Zasadność realizacji projektu</w:t>
            </w:r>
          </w:p>
        </w:tc>
        <w:tc>
          <w:tcPr>
            <w:tcW w:w="2043" w:type="pct"/>
            <w:shd w:val="clear" w:color="auto" w:fill="FFFFFF" w:themeFill="background1"/>
          </w:tcPr>
          <w:p w:rsidR="00CF1B24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Potrzeba realizacji danego projektu jest zrozumiała i jasno wynika ze zidentyfikowanych potrzeb inwestycyjnych Wnioskodawcy</w:t>
            </w:r>
            <w:r w:rsidR="00CF1B24">
              <w:rPr>
                <w:rFonts w:ascii="Myriad Pro" w:hAnsi="Myriad Pro" w:cs="Arial"/>
                <w:sz w:val="20"/>
                <w:szCs w:val="20"/>
              </w:rPr>
              <w:t xml:space="preserve">. </w:t>
            </w:r>
          </w:p>
          <w:p w:rsidR="000D6F9B" w:rsidRPr="001A7B86" w:rsidRDefault="00CF1B24" w:rsidP="00D76453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Realizacja projektu będzie miała pozytywny wpływ na </w:t>
            </w:r>
            <w:r w:rsidR="00565AF1">
              <w:rPr>
                <w:rFonts w:ascii="Myriad Pro" w:hAnsi="Myriad Pro" w:cs="Arial"/>
                <w:sz w:val="20"/>
                <w:szCs w:val="20"/>
              </w:rPr>
              <w:t>województwo</w:t>
            </w:r>
            <w:r w:rsidR="008321DA">
              <w:rPr>
                <w:rFonts w:ascii="Myriad Pro" w:hAnsi="Myriad Pro" w:cs="Arial"/>
                <w:sz w:val="20"/>
                <w:szCs w:val="20"/>
              </w:rPr>
              <w:t xml:space="preserve"> zachodniopomorskie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. </w:t>
            </w:r>
          </w:p>
          <w:p w:rsidR="000D6F9B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Cele projektu są poprawnie określone</w:t>
            </w:r>
            <w:r w:rsidR="00224586">
              <w:rPr>
                <w:rFonts w:ascii="Myriad Pro" w:hAnsi="Myriad Pro" w:cs="Arial"/>
                <w:sz w:val="20"/>
                <w:szCs w:val="20"/>
              </w:rPr>
              <w:t xml:space="preserve">, są konkretne, mierzalne, osiągalne, realistyczne, określone w czasie 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 i zbieżne z</w:t>
            </w:r>
            <w:r w:rsidR="00224586">
              <w:rPr>
                <w:rFonts w:ascii="Myriad Pro" w:hAnsi="Myriad Pro" w:cs="Arial"/>
                <w:sz w:val="20"/>
                <w:szCs w:val="20"/>
              </w:rPr>
              <w:t xml:space="preserve"> przeprowadzoną przez Wnioskodawcę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 analizą potrzeb. </w:t>
            </w:r>
          </w:p>
          <w:p w:rsidR="001F6B05" w:rsidRPr="00EF624C" w:rsidRDefault="001F6B05" w:rsidP="001F6B05">
            <w:pPr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 w:rsidRPr="00EF624C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Dokonano analizy ryzyka. Analiza jest realistyczna i zawiera identyfikację najistotniejszych czynników ryzyka w zakresie możliwości osiągnięcia celów projektu.</w:t>
            </w:r>
          </w:p>
          <w:p w:rsidR="00080421" w:rsidRPr="00EF624C" w:rsidRDefault="001F6B05" w:rsidP="001F6B05">
            <w:pPr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 w:rsidRPr="00EF624C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Opis stanu aktualnego (przed realizacją projektu) w pełni oddaje obraz rzeczywistości projektowej i przedstawia środowisko, w którym będzie realizowany projekt. </w:t>
            </w:r>
          </w:p>
          <w:p w:rsidR="00A94EA2" w:rsidRDefault="001F6B05" w:rsidP="001F6B05">
            <w:pPr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 w:rsidRPr="00EF624C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Przeanalizowano najważniejsze warianty realizacji projektu (inne możliwe sposoby osiągnięcia celu projektu)</w:t>
            </w:r>
            <w:r w:rsidR="00565AF1" w:rsidRPr="00EF624C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 </w:t>
            </w:r>
            <w:r w:rsidR="00A94EA2" w:rsidRPr="00EF624C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oraz wybrano </w:t>
            </w:r>
            <w:r w:rsidR="00431890" w:rsidRPr="00EF624C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 i uzasadniono </w:t>
            </w:r>
            <w:r w:rsidRPr="00EF624C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optymalny wariant projektu</w:t>
            </w:r>
            <w:r w:rsidR="00FA74A3" w:rsidRPr="00EF624C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.</w:t>
            </w:r>
          </w:p>
          <w:p w:rsidR="00C7437D" w:rsidRPr="00080421" w:rsidRDefault="00C7437D" w:rsidP="001F6B05">
            <w:pPr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</w:p>
        </w:tc>
        <w:tc>
          <w:tcPr>
            <w:tcW w:w="1772" w:type="pct"/>
            <w:shd w:val="clear" w:color="auto" w:fill="FFFFFF" w:themeFill="background1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Projekty niespełniające kryterium są odrzucane.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6C46BD" w:rsidRPr="00526D66" w:rsidTr="0010423F">
        <w:trPr>
          <w:trHeight w:val="145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46BD" w:rsidRPr="001A7B86" w:rsidRDefault="006C46BD" w:rsidP="003034E7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lastRenderedPageBreak/>
              <w:t>1.</w:t>
            </w:r>
            <w:r w:rsidR="003034E7">
              <w:rPr>
                <w:rFonts w:ascii="Myriad Pro" w:hAnsi="Myriad Pro" w:cs="Arial"/>
                <w:sz w:val="20"/>
                <w:szCs w:val="20"/>
              </w:rPr>
              <w:t>5</w:t>
            </w:r>
          </w:p>
        </w:tc>
        <w:tc>
          <w:tcPr>
            <w:tcW w:w="95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46BD" w:rsidRPr="001A7B86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Zgodność z obszarem (terytorialnie) objętym wsparciem w ramach Programu</w:t>
            </w:r>
          </w:p>
        </w:tc>
        <w:tc>
          <w:tcPr>
            <w:tcW w:w="204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46BD" w:rsidRPr="001A7B86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Projekt jest realizowany na obszarze </w:t>
            </w:r>
            <w:r w:rsidR="00224586">
              <w:rPr>
                <w:rFonts w:ascii="Myriad Pro" w:hAnsi="Myriad Pro" w:cs="Arial"/>
                <w:sz w:val="20"/>
                <w:szCs w:val="20"/>
              </w:rPr>
              <w:t xml:space="preserve"> województwa zachodniopomorskiego. </w:t>
            </w:r>
          </w:p>
          <w:p w:rsidR="006C46BD" w:rsidRDefault="006C46BD" w:rsidP="00FC7F3E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W przypadku projektów o niestacjonarnym charakterze siedziba Wnioskodawcy jest na terenie województwa zachodniopomorskiego</w:t>
            </w:r>
            <w:r>
              <w:rPr>
                <w:rFonts w:ascii="Myriad Pro" w:hAnsi="Myriad Pro" w:cs="Arial"/>
                <w:sz w:val="20"/>
                <w:szCs w:val="20"/>
              </w:rPr>
              <w:t>.</w:t>
            </w:r>
          </w:p>
          <w:p w:rsidR="006C46BD" w:rsidRDefault="006C46BD" w:rsidP="00FA74A3">
            <w:pPr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 w:rsidRPr="005D5722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Wnioskodawca na dzień złożenia wniosku o dofinansowanie musi posiadać prawo do dysponowania nieruchomością na cele realizacji projektu (nie dotyczy projektów, które w swoim zakresem obejmują zakup nieruchomości).</w:t>
            </w:r>
          </w:p>
          <w:p w:rsidR="00C7437D" w:rsidRPr="001A7B86" w:rsidRDefault="00C7437D" w:rsidP="00FA74A3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77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46BD" w:rsidRPr="001A7B86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Spełnienie kryterium jest konieczne do przyznania dofinansowania.</w:t>
            </w:r>
          </w:p>
          <w:p w:rsidR="006C46BD" w:rsidRPr="001A7B86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Projekty niespełniające kryterium są odrzucane.</w:t>
            </w:r>
          </w:p>
          <w:p w:rsidR="006C46BD" w:rsidRPr="001A7B86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6C46BD" w:rsidRPr="00526D66" w:rsidTr="0010423F">
        <w:trPr>
          <w:trHeight w:val="145"/>
        </w:trPr>
        <w:tc>
          <w:tcPr>
            <w:tcW w:w="235" w:type="pct"/>
            <w:shd w:val="clear" w:color="auto" w:fill="FFFFFF" w:themeFill="background1"/>
          </w:tcPr>
          <w:p w:rsidR="006C46BD" w:rsidRPr="001A7B86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1.6</w:t>
            </w:r>
          </w:p>
        </w:tc>
        <w:tc>
          <w:tcPr>
            <w:tcW w:w="950" w:type="pct"/>
            <w:shd w:val="clear" w:color="auto" w:fill="FFFFFF" w:themeFill="background1"/>
          </w:tcPr>
          <w:p w:rsidR="006C46BD" w:rsidRPr="001A7B86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Zgodność z zasadami horyzontalnymi</w:t>
            </w:r>
          </w:p>
        </w:tc>
        <w:tc>
          <w:tcPr>
            <w:tcW w:w="2043" w:type="pct"/>
            <w:shd w:val="clear" w:color="auto" w:fill="FFFFFF" w:themeFill="background1"/>
          </w:tcPr>
          <w:p w:rsidR="006C46BD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Projekt jest zgodny z właściwymi politykami i zasadami wspólnotowymi:</w:t>
            </w:r>
          </w:p>
          <w:p w:rsidR="006C46BD" w:rsidRPr="00CD7EBF" w:rsidRDefault="006C46BD" w:rsidP="00CD7EBF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CD7EBF">
              <w:rPr>
                <w:rFonts w:ascii="Myriad Pro" w:hAnsi="Myriad Pro" w:cs="Arial"/>
                <w:sz w:val="20"/>
                <w:szCs w:val="20"/>
              </w:rPr>
              <w:t>a)</w:t>
            </w:r>
            <w:r w:rsidRPr="00CD7EBF">
              <w:rPr>
                <w:rFonts w:ascii="Myriad Pro" w:hAnsi="Myriad Pro" w:cs="Arial"/>
                <w:sz w:val="20"/>
                <w:szCs w:val="20"/>
              </w:rPr>
              <w:tab/>
              <w:t>zrównoważonego rozwoju,</w:t>
            </w:r>
          </w:p>
          <w:p w:rsidR="006C46BD" w:rsidRPr="00CD7EBF" w:rsidRDefault="006C46BD" w:rsidP="00CD7EBF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CD7EBF">
              <w:rPr>
                <w:rFonts w:ascii="Myriad Pro" w:hAnsi="Myriad Pro" w:cs="Arial"/>
                <w:sz w:val="20"/>
                <w:szCs w:val="20"/>
              </w:rPr>
              <w:t>b)</w:t>
            </w:r>
            <w:r w:rsidRPr="00CD7EBF">
              <w:rPr>
                <w:rFonts w:ascii="Myriad Pro" w:hAnsi="Myriad Pro" w:cs="Arial"/>
                <w:sz w:val="20"/>
                <w:szCs w:val="20"/>
              </w:rPr>
              <w:tab/>
              <w:t>z zasadą równości szans kobiet i mężczyzn</w:t>
            </w:r>
          </w:p>
          <w:p w:rsidR="006C46BD" w:rsidRPr="00CD7EBF" w:rsidRDefault="006C46BD" w:rsidP="00CD7EBF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CD7EBF">
              <w:rPr>
                <w:rFonts w:ascii="Myriad Pro" w:hAnsi="Myriad Pro" w:cs="Arial"/>
                <w:sz w:val="20"/>
                <w:szCs w:val="20"/>
              </w:rPr>
              <w:t>c)</w:t>
            </w:r>
            <w:r w:rsidRPr="00CD7EBF">
              <w:rPr>
                <w:rFonts w:ascii="Myriad Pro" w:hAnsi="Myriad Pro" w:cs="Arial"/>
                <w:sz w:val="20"/>
                <w:szCs w:val="20"/>
              </w:rPr>
              <w:tab/>
              <w:t>z zasadą równości szans i niedyskryminacji, w tym dostępności dla osób z niepełnosprawnościami, w tym. m. in. budowanie infrastruktury w zgodzie z zasadą uniwersalneg</w:t>
            </w:r>
            <w:r>
              <w:rPr>
                <w:rFonts w:ascii="Myriad Pro" w:hAnsi="Myriad Pro" w:cs="Arial"/>
                <w:sz w:val="20"/>
                <w:szCs w:val="20"/>
              </w:rPr>
              <w:t>o projektowania.</w:t>
            </w:r>
          </w:p>
          <w:p w:rsidR="00E67832" w:rsidRDefault="00E67832" w:rsidP="00E67832">
            <w:pPr>
              <w:autoSpaceDE w:val="0"/>
              <w:autoSpaceDN w:val="0"/>
              <w:adjustRightInd w:val="0"/>
              <w:jc w:val="both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 </w:t>
            </w:r>
          </w:p>
          <w:p w:rsidR="00A23308" w:rsidRDefault="00E67832" w:rsidP="00E67832">
            <w:pPr>
              <w:autoSpaceDE w:val="0"/>
              <w:autoSpaceDN w:val="0"/>
              <w:adjustRightInd w:val="0"/>
              <w:jc w:val="both"/>
              <w:rPr>
                <w:rFonts w:ascii="Myriad Pro" w:hAnsi="Myriad Pro" w:cs="MyriadPro-Regular"/>
                <w:sz w:val="20"/>
                <w:szCs w:val="20"/>
              </w:rPr>
            </w:pPr>
            <w:r>
              <w:rPr>
                <w:rFonts w:ascii="Myriad Pro" w:hAnsi="Myriad Pro" w:cs="MyriadPro-Regular"/>
                <w:sz w:val="20"/>
                <w:szCs w:val="20"/>
              </w:rPr>
              <w:t xml:space="preserve">Uniwersalne projektowanie to projektowanie produktów, środowiska, programów i usług w taki sposób, by były użyteczne dla wszystkich, w możliwie największym stopniu, bez potrzeby późniejszej adaptacji lub specjalistycznego projektowania. </w:t>
            </w:r>
          </w:p>
          <w:p w:rsidR="00A23308" w:rsidRDefault="00A23308" w:rsidP="00E67832">
            <w:pPr>
              <w:autoSpaceDE w:val="0"/>
              <w:autoSpaceDN w:val="0"/>
              <w:adjustRightInd w:val="0"/>
              <w:jc w:val="both"/>
              <w:rPr>
                <w:rFonts w:ascii="Myriad Pro" w:hAnsi="Myriad Pro" w:cs="MyriadPro-Regular"/>
                <w:sz w:val="20"/>
                <w:szCs w:val="20"/>
              </w:rPr>
            </w:pPr>
          </w:p>
          <w:p w:rsidR="00E67832" w:rsidRDefault="00E67832" w:rsidP="00E67832">
            <w:pPr>
              <w:autoSpaceDE w:val="0"/>
              <w:autoSpaceDN w:val="0"/>
              <w:adjustRightInd w:val="0"/>
              <w:jc w:val="both"/>
              <w:rPr>
                <w:rFonts w:ascii="Myriad Pro" w:hAnsi="Myriad Pro" w:cs="MyriadPro-Regular"/>
                <w:sz w:val="20"/>
                <w:szCs w:val="20"/>
              </w:rPr>
            </w:pPr>
            <w:r>
              <w:rPr>
                <w:rFonts w:ascii="Myriad Pro" w:hAnsi="Myriad Pro" w:cs="MyriadPro-Regular"/>
                <w:sz w:val="20"/>
                <w:szCs w:val="20"/>
              </w:rPr>
              <w:t>Projekt zakłada dostępność dla jak najszerszego grona odbiorców, w szczególności osób z niepełnosprawnościami.</w:t>
            </w:r>
          </w:p>
          <w:p w:rsidR="00E67832" w:rsidRDefault="00E67832" w:rsidP="00E67832">
            <w:pPr>
              <w:autoSpaceDE w:val="0"/>
              <w:autoSpaceDN w:val="0"/>
              <w:adjustRightInd w:val="0"/>
              <w:jc w:val="both"/>
              <w:rPr>
                <w:rFonts w:ascii="Myriad Pro" w:hAnsi="Myriad Pro" w:cs="MyriadPro-Regular"/>
                <w:sz w:val="20"/>
                <w:szCs w:val="20"/>
              </w:rPr>
            </w:pPr>
          </w:p>
          <w:p w:rsidR="00E67832" w:rsidRDefault="00E67832" w:rsidP="00E67832">
            <w:pPr>
              <w:autoSpaceDE w:val="0"/>
              <w:autoSpaceDN w:val="0"/>
              <w:adjustRightInd w:val="0"/>
              <w:jc w:val="both"/>
              <w:rPr>
                <w:rFonts w:ascii="Myriad Pro" w:hAnsi="Myriad Pro" w:cs="MyriadPro-It"/>
                <w:sz w:val="20"/>
                <w:szCs w:val="20"/>
              </w:rPr>
            </w:pPr>
            <w:r>
              <w:rPr>
                <w:rFonts w:ascii="Myriad Pro" w:hAnsi="Myriad Pro" w:cs="MyriadPro-Regular"/>
                <w:sz w:val="20"/>
                <w:szCs w:val="20"/>
              </w:rPr>
              <w:t xml:space="preserve">Wnioskodawca wykazał, że projekt będzie miał pozytywny wpływ na zasadę równości szans i niedyskryminacji, w tym dostępności dla osób z niepełnoprawnościami. Przez pozytywny wpływ należy rozumieć zapewnienie dostępności infrastruktury, transportu, towarów, usług, technologii i systemów informacyjno-komunikacyjnych oraz wszelkich innych produktów projektu (które nie zostały uznane za neutralne) dla wszystkich </w:t>
            </w:r>
            <w:r w:rsidR="00847DF4">
              <w:rPr>
                <w:rFonts w:ascii="Myriad Pro" w:hAnsi="Myriad Pro" w:cs="MyriadPro-Regular"/>
                <w:sz w:val="20"/>
                <w:szCs w:val="20"/>
              </w:rPr>
              <w:t xml:space="preserve">potencjalnych </w:t>
            </w:r>
            <w:r>
              <w:rPr>
                <w:rFonts w:ascii="Myriad Pro" w:hAnsi="Myriad Pro" w:cs="MyriadPro-Regular"/>
                <w:sz w:val="20"/>
                <w:szCs w:val="20"/>
              </w:rPr>
              <w:t xml:space="preserve">użytkowników, zgodnie ze standardami dostępności, stanowiącymi załącznik do </w:t>
            </w:r>
            <w:r>
              <w:rPr>
                <w:rFonts w:ascii="Myriad Pro" w:hAnsi="Myriad Pro" w:cs="MyriadPro-It"/>
                <w:sz w:val="20"/>
                <w:szCs w:val="20"/>
              </w:rPr>
              <w:t xml:space="preserve">Wytycznych w zakresie realizacji zasady równości </w:t>
            </w:r>
            <w:r>
              <w:rPr>
                <w:rFonts w:ascii="Myriad Pro" w:hAnsi="Myriad Pro" w:cs="MyriadPro-It"/>
                <w:sz w:val="20"/>
                <w:szCs w:val="20"/>
              </w:rPr>
              <w:lastRenderedPageBreak/>
              <w:t>szans i niedyskryminacji, w tym dostępności dla osób z niepełnosprawnościami oraz zasady równości szans kobiet i mężczyzn w ramach funduszy unijnych na lata 2014-2020.</w:t>
            </w:r>
          </w:p>
          <w:p w:rsidR="00855AD7" w:rsidRDefault="00855AD7" w:rsidP="00E67832">
            <w:pPr>
              <w:autoSpaceDE w:val="0"/>
              <w:autoSpaceDN w:val="0"/>
              <w:adjustRightInd w:val="0"/>
              <w:jc w:val="both"/>
              <w:rPr>
                <w:rFonts w:ascii="Myriad Pro" w:hAnsi="Myriad Pro" w:cs="MyriadPro-Regular"/>
                <w:sz w:val="20"/>
                <w:szCs w:val="20"/>
              </w:rPr>
            </w:pPr>
          </w:p>
          <w:p w:rsidR="00855AD7" w:rsidRPr="00C7437D" w:rsidRDefault="00855AD7" w:rsidP="00855AD7">
            <w:pPr>
              <w:rPr>
                <w:rFonts w:ascii="Myriad Pro" w:hAnsi="Myriad Pro" w:cs="Arial"/>
                <w:sz w:val="20"/>
                <w:szCs w:val="20"/>
              </w:rPr>
            </w:pPr>
            <w:r w:rsidRPr="00C7437D">
              <w:rPr>
                <w:rFonts w:ascii="Myriad Pro" w:hAnsi="Myriad Pro" w:cs="Arial"/>
                <w:sz w:val="20"/>
                <w:szCs w:val="20"/>
              </w:rPr>
              <w:t>Neutralność projektu w odniesieniu do zasady równości szans kobiet i mężczyzn jest dopuszczalna tylko w sytuacji, kiedy w ramach projektu wnioskodawca wskaże szczegółowe uzasadnienie, dlaczego dany projekt nie jest w stanie zrealizować jakichkolwiek działań wpływających na spełnienie ww. zasady.</w:t>
            </w:r>
          </w:p>
          <w:p w:rsidR="00855AD7" w:rsidRPr="00A42908" w:rsidRDefault="00855AD7" w:rsidP="00855AD7">
            <w:pPr>
              <w:rPr>
                <w:rFonts w:ascii="Myriad Pro" w:hAnsi="Myriad Pro" w:cs="Arial"/>
                <w:color w:val="1F497D"/>
                <w:sz w:val="20"/>
                <w:szCs w:val="20"/>
              </w:rPr>
            </w:pPr>
          </w:p>
          <w:p w:rsidR="00E67832" w:rsidRPr="001A7B86" w:rsidRDefault="00E67832" w:rsidP="00F875A6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772" w:type="pct"/>
            <w:shd w:val="clear" w:color="auto" w:fill="FFFFFF" w:themeFill="background1"/>
          </w:tcPr>
          <w:p w:rsidR="006C46BD" w:rsidRPr="001A7B86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6C46BD" w:rsidRPr="001A7B86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Projekty niespełniające kryterium są odrzucane.</w:t>
            </w:r>
          </w:p>
          <w:p w:rsidR="006C46BD" w:rsidRPr="001A7B86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6C46BD" w:rsidRPr="00526D66" w:rsidTr="0010423F">
        <w:trPr>
          <w:trHeight w:val="145"/>
        </w:trPr>
        <w:tc>
          <w:tcPr>
            <w:tcW w:w="235" w:type="pct"/>
            <w:shd w:val="clear" w:color="auto" w:fill="FFFFFF" w:themeFill="background1"/>
          </w:tcPr>
          <w:p w:rsidR="006C46BD" w:rsidRPr="001A7B86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lastRenderedPageBreak/>
              <w:t>1.7</w:t>
            </w:r>
          </w:p>
        </w:tc>
        <w:tc>
          <w:tcPr>
            <w:tcW w:w="950" w:type="pct"/>
            <w:shd w:val="clear" w:color="auto" w:fill="FFFFFF" w:themeFill="background1"/>
          </w:tcPr>
          <w:p w:rsidR="006C46BD" w:rsidRPr="001A7B86" w:rsidRDefault="006C46BD" w:rsidP="00887117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Kwalifikowalność </w:t>
            </w:r>
            <w:r>
              <w:rPr>
                <w:rFonts w:ascii="Myriad Pro" w:hAnsi="Myriad Pro" w:cs="Arial"/>
                <w:sz w:val="20"/>
                <w:szCs w:val="20"/>
              </w:rPr>
              <w:t>Wnioskodawcy</w:t>
            </w:r>
          </w:p>
        </w:tc>
        <w:tc>
          <w:tcPr>
            <w:tcW w:w="2043" w:type="pct"/>
            <w:shd w:val="clear" w:color="auto" w:fill="FFFFFF" w:themeFill="background1"/>
          </w:tcPr>
          <w:p w:rsidR="009F5C45" w:rsidRPr="009F5C45" w:rsidDel="009F5C45" w:rsidRDefault="006C46BD" w:rsidP="00A2781C">
            <w:pPr>
              <w:rPr>
                <w:del w:id="9" w:author="KiT" w:date="2020-10-27T19:02:00Z"/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887117">
              <w:rPr>
                <w:rFonts w:ascii="Myriad Pro" w:hAnsi="Myriad Pro" w:cs="Arial"/>
                <w:sz w:val="20"/>
                <w:szCs w:val="20"/>
              </w:rPr>
              <w:t xml:space="preserve">W </w:t>
            </w:r>
            <w:r w:rsidRPr="003034E7">
              <w:rPr>
                <w:rFonts w:ascii="Myriad Pro" w:hAnsi="Myriad Pro" w:cs="Arial"/>
                <w:sz w:val="20"/>
                <w:szCs w:val="20"/>
              </w:rPr>
              <w:t xml:space="preserve">ramach </w:t>
            </w:r>
            <w:r w:rsidRPr="003034E7">
              <w:rPr>
                <w:rFonts w:ascii="Myriad Pro" w:hAnsi="Myriad Pro" w:cs="Arial"/>
                <w:b/>
                <w:sz w:val="20"/>
                <w:szCs w:val="20"/>
              </w:rPr>
              <w:t>działania 1.</w:t>
            </w:r>
            <w:r w:rsidR="003034E7" w:rsidRPr="003034E7">
              <w:rPr>
                <w:rFonts w:ascii="Myriad Pro" w:hAnsi="Myriad Pro" w:cs="Arial"/>
                <w:b/>
                <w:sz w:val="20"/>
                <w:szCs w:val="20"/>
              </w:rPr>
              <w:t>5</w:t>
            </w:r>
            <w:r w:rsidRPr="003034E7">
              <w:rPr>
                <w:rFonts w:ascii="Myriad Pro" w:hAnsi="Myriad Pro" w:cs="Arial"/>
                <w:sz w:val="20"/>
                <w:szCs w:val="20"/>
              </w:rPr>
              <w:t xml:space="preserve"> dofinansowanie udzielane jest</w:t>
            </w:r>
            <w:r w:rsidR="00970CEC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Pr="003034E7">
              <w:rPr>
                <w:rFonts w:ascii="Myriad Pro" w:hAnsi="Myriad Pro" w:cs="Arial"/>
                <w:sz w:val="20"/>
                <w:szCs w:val="20"/>
              </w:rPr>
              <w:t>mikro, małym, średnim przedsiębiorstwom</w:t>
            </w:r>
            <w:r w:rsidRPr="00887117">
              <w:rPr>
                <w:rFonts w:ascii="Myriad Pro" w:hAnsi="Myriad Pro" w:cs="Arial"/>
                <w:sz w:val="20"/>
                <w:szCs w:val="20"/>
              </w:rPr>
              <w:t>, w rozumieniu Załącznika I do Rozporządzenia Komisji (UE) nr 651/2014 z dnia 17 czerwca 2014 r.</w:t>
            </w:r>
            <w:ins w:id="10" w:author="KiT" w:date="2020-10-27T18:59:00Z">
              <w:r w:rsidR="009F5C45">
                <w:rPr>
                  <w:rFonts w:ascii="Myriad Pro" w:hAnsi="Myriad Pro" w:cs="Arial"/>
                  <w:sz w:val="20"/>
                  <w:szCs w:val="20"/>
                </w:rPr>
                <w:t xml:space="preserve"> </w:t>
              </w:r>
            </w:ins>
          </w:p>
          <w:p w:rsidR="009F5C45" w:rsidRDefault="009F5C45" w:rsidP="00D76453">
            <w:pPr>
              <w:rPr>
                <w:ins w:id="11" w:author="KiT" w:date="2020-10-27T18:59:00Z"/>
                <w:rFonts w:ascii="Myriad Pro" w:hAnsi="Myriad Pro" w:cs="Arial"/>
                <w:sz w:val="20"/>
                <w:szCs w:val="20"/>
              </w:rPr>
            </w:pPr>
          </w:p>
          <w:p w:rsidR="006C46BD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Kryterium weryfikuje, czy Wnioskodawca posiada status MŚP.</w:t>
            </w:r>
          </w:p>
          <w:p w:rsidR="00A2781C" w:rsidRDefault="00A2781C" w:rsidP="00A2781C">
            <w:pPr>
              <w:rPr>
                <w:ins w:id="12" w:author="KiT" w:date="2020-10-27T19:16:00Z"/>
                <w:rFonts w:ascii="Myriad Pro" w:eastAsia="Times New Roman" w:hAnsi="Myriad Pro" w:cs="Times New Roman"/>
                <w:sz w:val="20"/>
                <w:szCs w:val="20"/>
              </w:rPr>
            </w:pPr>
          </w:p>
          <w:p w:rsidR="00035141" w:rsidRDefault="00035141" w:rsidP="00A2781C">
            <w:pPr>
              <w:rPr>
                <w:ins w:id="13" w:author="KiT" w:date="2020-10-30T09:29:00Z"/>
                <w:rFonts w:ascii="Myriad Pro" w:eastAsia="Times New Roman" w:hAnsi="Myriad Pro" w:cs="Times New Roman"/>
                <w:sz w:val="20"/>
                <w:szCs w:val="20"/>
              </w:rPr>
            </w:pPr>
          </w:p>
          <w:p w:rsidR="00035141" w:rsidRPr="00035141" w:rsidRDefault="00A2781C" w:rsidP="00035141">
            <w:pPr>
              <w:rPr>
                <w:ins w:id="14" w:author="KiT" w:date="2020-10-30T09:30:00Z"/>
                <w:rFonts w:ascii="Myriad Pro" w:hAnsi="Myriad Pro" w:cs="Arial"/>
                <w:sz w:val="20"/>
                <w:szCs w:val="20"/>
              </w:rPr>
            </w:pPr>
            <w:r w:rsidRPr="001274BF">
              <w:rPr>
                <w:rFonts w:ascii="Myriad Pro" w:eastAsia="Times New Roman" w:hAnsi="Myriad Pro" w:cs="Times New Roman"/>
                <w:sz w:val="20"/>
                <w:szCs w:val="20"/>
              </w:rPr>
              <w:t>Powyżsi wnioskodawcy są uprawnieni do uzyskania wsparcia</w:t>
            </w:r>
            <w:ins w:id="15" w:author="KiT" w:date="2020-10-27T19:16:00Z">
              <w:r>
                <w:rPr>
                  <w:rFonts w:ascii="Myriad Pro" w:eastAsia="Times New Roman" w:hAnsi="Myriad Pro" w:cs="Times New Roman"/>
                  <w:sz w:val="20"/>
                  <w:szCs w:val="20"/>
                </w:rPr>
                <w:t xml:space="preserve">, </w:t>
              </w:r>
            </w:ins>
            <w:ins w:id="16" w:author="KiT" w:date="2020-10-30T09:30:00Z">
              <w:r w:rsidR="00035141" w:rsidRPr="00035141">
                <w:rPr>
                  <w:rFonts w:ascii="Myriad Pro" w:eastAsia="Times New Roman" w:hAnsi="Myriad Pro" w:cs="Times New Roman"/>
                  <w:sz w:val="20"/>
                  <w:szCs w:val="20"/>
                </w:rPr>
                <w:t>pod warunkiem, że spełniają</w:t>
              </w:r>
              <w:r w:rsidR="00035141" w:rsidRPr="00035141">
                <w:rPr>
                  <w:rFonts w:ascii="Myriad Pro" w:hAnsi="Myriad Pro" w:cs="Arial"/>
                  <w:sz w:val="20"/>
                  <w:szCs w:val="20"/>
                </w:rPr>
                <w:t xml:space="preserve"> jeden z następujących warunków:</w:t>
              </w:r>
            </w:ins>
          </w:p>
          <w:p w:rsidR="00035141" w:rsidRPr="00035141" w:rsidRDefault="00035141" w:rsidP="00035141">
            <w:pPr>
              <w:numPr>
                <w:ilvl w:val="0"/>
                <w:numId w:val="38"/>
              </w:numPr>
              <w:spacing w:after="200" w:line="276" w:lineRule="auto"/>
              <w:ind w:left="458"/>
              <w:contextualSpacing/>
              <w:rPr>
                <w:ins w:id="17" w:author="KiT" w:date="2020-10-30T09:30:00Z"/>
                <w:rFonts w:ascii="Myriad Pro" w:hAnsi="Myriad Pro" w:cs="Arial"/>
                <w:sz w:val="20"/>
                <w:szCs w:val="20"/>
              </w:rPr>
            </w:pPr>
            <w:ins w:id="18" w:author="KiT" w:date="2020-10-30T09:30:00Z">
              <w:r w:rsidRPr="00035141">
                <w:rPr>
                  <w:rFonts w:ascii="Myriad Pro" w:hAnsi="Myriad Pro" w:cs="Arial"/>
                  <w:sz w:val="20"/>
                  <w:szCs w:val="20"/>
                </w:rPr>
                <w:t xml:space="preserve">Warunek 1: </w:t>
              </w:r>
              <w:r w:rsidRPr="00035141">
                <w:rPr>
                  <w:rFonts w:ascii="Myriad Pro" w:eastAsia="Times New Roman" w:hAnsi="Myriad Pro" w:cs="Calibri"/>
                  <w:sz w:val="20"/>
                  <w:szCs w:val="20"/>
                </w:rPr>
                <w:t>przedsiębiorstwo działa nie krócej niż przez 3 miesiące poprzedzające miesiąc ogłoszenia naboru, a jego przeciętne zatrudnienie obliczone dla 3 miesięcy poprzedzających miesiąc ogłoszenia naboru  wynosi co najmniej 3 etaty (EPC);</w:t>
              </w:r>
            </w:ins>
          </w:p>
          <w:p w:rsidR="00035141" w:rsidRPr="00035141" w:rsidRDefault="00035141" w:rsidP="00035141">
            <w:pPr>
              <w:numPr>
                <w:ilvl w:val="0"/>
                <w:numId w:val="38"/>
              </w:numPr>
              <w:spacing w:after="200" w:line="276" w:lineRule="auto"/>
              <w:ind w:left="458"/>
              <w:contextualSpacing/>
              <w:rPr>
                <w:ins w:id="19" w:author="KiT" w:date="2020-10-30T09:30:00Z"/>
                <w:rFonts w:ascii="Myriad Pro" w:hAnsi="Myriad Pro" w:cs="Arial"/>
                <w:sz w:val="20"/>
                <w:szCs w:val="20"/>
              </w:rPr>
            </w:pPr>
            <w:ins w:id="20" w:author="KiT" w:date="2020-10-30T09:30:00Z">
              <w:r w:rsidRPr="00035141">
                <w:rPr>
                  <w:rFonts w:ascii="Myriad Pro" w:hAnsi="Myriad Pro" w:cs="Arial"/>
                  <w:sz w:val="20"/>
                  <w:szCs w:val="20"/>
                </w:rPr>
                <w:t>Warunek 2:</w:t>
              </w:r>
              <w:r w:rsidRPr="00035141">
                <w:rPr>
                  <w:rFonts w:ascii="Myriad Pro" w:eastAsia="Times New Roman" w:hAnsi="Myriad Pro" w:cs="Calibri"/>
                  <w:sz w:val="20"/>
                  <w:szCs w:val="20"/>
                </w:rPr>
                <w:t xml:space="preserve"> przedsiębiorstwo działa</w:t>
              </w:r>
              <w:r w:rsidRPr="00035141">
                <w:t xml:space="preserve"> </w:t>
              </w:r>
              <w:r w:rsidRPr="00035141">
                <w:rPr>
                  <w:rFonts w:ascii="Myriad Pro" w:eastAsia="Times New Roman" w:hAnsi="Myriad Pro" w:cs="Calibri"/>
                  <w:sz w:val="20"/>
                  <w:szCs w:val="20"/>
                </w:rPr>
                <w:t>nie krócej niż przez 3 miesiące poprzedzające miesiąc ogłoszenia naboru, a przeciętne zatrudnienie w przedsiębiorstwie obliczone dla 3 miesięcy poprzedzających miesiąc ogłoszenia naboru  wynosi mniej  niż   3 etaty (EPC ) i  zadeklarowało we wniosku o dofinansowanie, że osiągnie zatrudnienie na poziomie co najmniej 3 etaty (EPC) w momencie zakończenia projektu;</w:t>
              </w:r>
            </w:ins>
          </w:p>
          <w:p w:rsidR="00035141" w:rsidRPr="00035141" w:rsidRDefault="00035141" w:rsidP="00035141">
            <w:pPr>
              <w:numPr>
                <w:ilvl w:val="0"/>
                <w:numId w:val="38"/>
              </w:numPr>
              <w:ind w:left="458"/>
              <w:contextualSpacing/>
              <w:rPr>
                <w:ins w:id="21" w:author="KiT" w:date="2020-10-30T09:30:00Z"/>
                <w:rFonts w:ascii="Myriad Pro" w:hAnsi="Myriad Pro" w:cs="Arial"/>
                <w:sz w:val="20"/>
                <w:szCs w:val="20"/>
              </w:rPr>
            </w:pPr>
            <w:ins w:id="22" w:author="KiT" w:date="2020-10-30T09:30:00Z">
              <w:r w:rsidRPr="00035141">
                <w:rPr>
                  <w:rFonts w:ascii="Myriad Pro" w:hAnsi="Myriad Pro" w:cs="Arial"/>
                  <w:sz w:val="20"/>
                  <w:szCs w:val="20"/>
                </w:rPr>
                <w:t>Warunek 3:</w:t>
              </w:r>
              <w:r w:rsidRPr="00035141">
                <w:rPr>
                  <w:rFonts w:ascii="Myriad Pro" w:eastAsia="Times New Roman" w:hAnsi="Myriad Pro" w:cs="Calibri"/>
                  <w:sz w:val="20"/>
                  <w:szCs w:val="20"/>
                </w:rPr>
                <w:t xml:space="preserve"> przedsiębiorstwo działa krócej niż przez 3 miesiące poprzedzające miesiąc ogłoszenia naboru i   zadeklarowało we wniosku o dofinansowanie, że  osiągnie </w:t>
              </w:r>
              <w:r w:rsidRPr="00035141">
                <w:rPr>
                  <w:rFonts w:ascii="Myriad Pro" w:eastAsia="Times New Roman" w:hAnsi="Myriad Pro" w:cs="Calibri"/>
                  <w:sz w:val="20"/>
                  <w:szCs w:val="20"/>
                </w:rPr>
                <w:lastRenderedPageBreak/>
                <w:t>zatrudnienia na poziomie co najmniej 3 etaty (EPC) w momencie zakończenia projektu.</w:t>
              </w:r>
            </w:ins>
          </w:p>
          <w:p w:rsidR="00035141" w:rsidRPr="00035141" w:rsidRDefault="00035141" w:rsidP="00035141">
            <w:pPr>
              <w:spacing w:after="200" w:line="276" w:lineRule="auto"/>
              <w:ind w:left="720"/>
              <w:contextualSpacing/>
              <w:rPr>
                <w:ins w:id="23" w:author="KiT" w:date="2020-10-30T09:30:00Z"/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</w:p>
          <w:p w:rsidR="00035141" w:rsidRDefault="00035141" w:rsidP="00A2781C">
            <w:pPr>
              <w:rPr>
                <w:ins w:id="24" w:author="KiT" w:date="2020-10-30T09:30:00Z"/>
                <w:rFonts w:ascii="Myriad Pro" w:eastAsia="Times New Roman" w:hAnsi="Myriad Pro" w:cs="Times New Roman"/>
                <w:sz w:val="20"/>
                <w:szCs w:val="20"/>
              </w:rPr>
            </w:pPr>
          </w:p>
          <w:p w:rsidR="00660086" w:rsidRPr="00660086" w:rsidDel="009F5C45" w:rsidRDefault="00660086" w:rsidP="00660086">
            <w:pPr>
              <w:rPr>
                <w:del w:id="25" w:author="KiT" w:date="2020-10-27T19:03:00Z"/>
                <w:rFonts w:ascii="Myriad Pro" w:eastAsia="Times New Roman" w:hAnsi="Myriad Pro" w:cs="Times New Roman"/>
                <w:sz w:val="20"/>
                <w:szCs w:val="20"/>
              </w:rPr>
            </w:pPr>
            <w:del w:id="26" w:author="KiT" w:date="2020-10-27T19:03:00Z">
              <w:r w:rsidRPr="00660086" w:rsidDel="009F5C45">
                <w:rPr>
                  <w:rFonts w:ascii="Myriad Pro" w:eastAsia="Times New Roman" w:hAnsi="Myriad Pro" w:cs="Times New Roman"/>
                  <w:sz w:val="20"/>
                  <w:szCs w:val="20"/>
                </w:rPr>
                <w:delText xml:space="preserve"> pod warunkiem, że w inteligentnych specjalizacjach i branżach, o których mowa w kryterium 1.1.  rozpoczęli prowadzenie działalności nie później niż 1 stycznia 2020r. </w:delText>
              </w:r>
            </w:del>
          </w:p>
          <w:p w:rsidR="00660086" w:rsidRDefault="00660086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  <w:p w:rsidR="006C46BD" w:rsidRDefault="006C46BD" w:rsidP="00D76453">
            <w:pPr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1A362D">
              <w:rPr>
                <w:rFonts w:ascii="Myriad Pro" w:eastAsia="Times New Roman" w:hAnsi="Myriad Pro" w:cs="Arial"/>
                <w:sz w:val="20"/>
                <w:szCs w:val="20"/>
              </w:rPr>
              <w:t>O dofinansowanie nie mogą ubiegać się wnioskodawcy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>:</w:t>
            </w:r>
          </w:p>
          <w:p w:rsidR="0040215F" w:rsidRDefault="0040215F" w:rsidP="0040215F">
            <w:pPr>
              <w:numPr>
                <w:ilvl w:val="0"/>
                <w:numId w:val="9"/>
              </w:numPr>
              <w:contextualSpacing/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wobec których </w:t>
            </w:r>
            <w:r w:rsidR="00C906D4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orzeczono zakaz</w:t>
            </w:r>
            <w:r w:rsidRPr="0040215F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 dostępu do środków funduszy europejskich na podstawie odrębnych przepisów</w:t>
            </w:r>
            <w:r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,</w:t>
            </w:r>
          </w:p>
          <w:p w:rsidR="006C46BD" w:rsidRPr="00887117" w:rsidRDefault="006C46BD" w:rsidP="0040215F">
            <w:pPr>
              <w:numPr>
                <w:ilvl w:val="0"/>
                <w:numId w:val="9"/>
              </w:numPr>
              <w:contextualSpacing/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 w:rsidRPr="00887117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na których ciąży obowiązek zwrotu pomocy publicznej, wynikający z decyzji Komisji Europejskiej uznającej taką pomoc za niezgodną z prawem oraz z rynkiem wewnętrznym,</w:t>
            </w:r>
          </w:p>
          <w:p w:rsidR="006C46BD" w:rsidRPr="00887117" w:rsidRDefault="006C46BD" w:rsidP="002F12B1">
            <w:pPr>
              <w:numPr>
                <w:ilvl w:val="0"/>
                <w:numId w:val="9"/>
              </w:numPr>
              <w:contextualSpacing/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 w:rsidRPr="00887117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spełniający przesłanki przedsiębiorstwa znajdującego się w trudnej sytuacji w rozumieniu Wytycznych wspólnotowych dotyczących pomocy państwa na ratowanie i restrukturyzację przedsiębiorstw niefinansowych znajdujących się w trudnej sytuacji (Dz.U. UE C 249 z 31.07.2014 r.), zgodnie z definicją zawartą w art. 2 pkt 18 Rozporządzenia Komisji (UE) nr 651/2014 z dnia 17 czerwca 2014 r.,</w:t>
            </w:r>
          </w:p>
          <w:p w:rsidR="0073533A" w:rsidRPr="0073533A" w:rsidRDefault="006C46BD" w:rsidP="002F12B1">
            <w:pPr>
              <w:numPr>
                <w:ilvl w:val="0"/>
                <w:numId w:val="9"/>
              </w:numPr>
              <w:contextualSpacing/>
              <w:jc w:val="both"/>
              <w:rPr>
                <w:rFonts w:ascii="Myriad Pro" w:hAnsi="Myriad Pro" w:cs="Arial"/>
                <w:sz w:val="20"/>
                <w:szCs w:val="20"/>
                <w:lang w:eastAsia="pl-PL"/>
              </w:rPr>
            </w:pPr>
            <w:r w:rsidRPr="00887117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którzy w ciągu dwóch lat poprzedzających złożenie wniosku o dofinansowanie dokonali przeniesienia (w rozumieniu art. 2 pkt 61a Rozporządzenia Komisji (UE) nr 651/2014 z dnia 17 czerwca 2014 r.</w:t>
            </w:r>
            <w:r w:rsidR="000407B7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 uznającego niektóre</w:t>
            </w:r>
            <w:r w:rsidR="001F0D7A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 rodzaje pomocy za zgodne z rynkiem wewnętrznym w zastosowaniu art. 107 i 108 Traktatu (</w:t>
            </w:r>
            <w:proofErr w:type="spellStart"/>
            <w:r w:rsidR="001F0D7A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Dz.Urz.UE</w:t>
            </w:r>
            <w:proofErr w:type="spellEnd"/>
            <w:r w:rsidR="001F0D7A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 L 187 z 26.06.2014, str.1. z </w:t>
            </w:r>
            <w:proofErr w:type="spellStart"/>
            <w:r w:rsidR="001F0D7A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późn</w:t>
            </w:r>
            <w:proofErr w:type="spellEnd"/>
            <w:r w:rsidR="001F0D7A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. zm.)</w:t>
            </w:r>
            <w:r w:rsidR="000407B7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 </w:t>
            </w:r>
            <w:r w:rsidR="00643DB9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zwanego dalej Rozporządzeniem Komisji (UE) nr 651/2014, </w:t>
            </w:r>
            <w:r w:rsidRPr="00887117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takiej samej lub podobnej działalności lub jej części z zakładu na terenie Europejskiego Obszaru Gospodarczego do zakładu, w którym dokonuje się inwestycja objęta wnioskiem o dofinansowanie lub zamierzają dokonać takiego przeniesienia w ciągu dwóch lat od zakończenia inwestycji początkowej, której dotyczy wniosek o dofinansowanie, zgodnie z art. 14 ust. 16 Rozporządzenia Komisji (UE) nr 651/.</w:t>
            </w:r>
            <w:r w:rsidR="0040215F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 </w:t>
            </w:r>
          </w:p>
          <w:p w:rsidR="006C46BD" w:rsidRPr="00887117" w:rsidRDefault="006C46BD" w:rsidP="002F12B1">
            <w:pPr>
              <w:numPr>
                <w:ilvl w:val="0"/>
                <w:numId w:val="9"/>
              </w:numPr>
              <w:contextualSpacing/>
              <w:jc w:val="both"/>
              <w:rPr>
                <w:rFonts w:ascii="Myriad Pro" w:hAnsi="Myriad Pro" w:cs="Arial"/>
                <w:sz w:val="20"/>
                <w:szCs w:val="20"/>
                <w:lang w:eastAsia="pl-PL"/>
              </w:rPr>
            </w:pPr>
            <w:r w:rsidRPr="00887117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podlegający wykluczeniu z możliwości otrzymania dofinansowania na podstawie art. 207 ust. 4 ustawy z dnia 27 sierpnia 2009 r. o finansach publicznych </w:t>
            </w:r>
            <w:r w:rsidRPr="00887117">
              <w:rPr>
                <w:rFonts w:ascii="Myriad Pro" w:hAnsi="Myriad Pro" w:cs="Arial"/>
                <w:sz w:val="20"/>
                <w:szCs w:val="20"/>
                <w:lang w:eastAsia="pl-PL"/>
              </w:rPr>
              <w:t xml:space="preserve">(Dz. U. z 2017 r. </w:t>
            </w:r>
            <w:r w:rsidRPr="00887117">
              <w:rPr>
                <w:rFonts w:ascii="Myriad Pro" w:hAnsi="Myriad Pro" w:cs="Arial"/>
                <w:sz w:val="20"/>
                <w:szCs w:val="20"/>
                <w:lang w:eastAsia="pl-PL"/>
              </w:rPr>
              <w:lastRenderedPageBreak/>
              <w:t xml:space="preserve">poz.2077 </w:t>
            </w:r>
            <w:proofErr w:type="spellStart"/>
            <w:r w:rsidRPr="00887117">
              <w:rPr>
                <w:rFonts w:ascii="Myriad Pro" w:hAnsi="Myriad Pro" w:cs="Arial"/>
                <w:sz w:val="20"/>
                <w:szCs w:val="20"/>
                <w:lang w:eastAsia="pl-PL"/>
              </w:rPr>
              <w:t>t.j</w:t>
            </w:r>
            <w:proofErr w:type="spellEnd"/>
            <w:r w:rsidRPr="00887117">
              <w:rPr>
                <w:rFonts w:ascii="Myriad Pro" w:hAnsi="Myriad Pro" w:cs="Arial"/>
                <w:sz w:val="20"/>
                <w:szCs w:val="20"/>
                <w:lang w:eastAsia="pl-PL"/>
              </w:rPr>
              <w:t>.)</w:t>
            </w:r>
          </w:p>
          <w:p w:rsidR="006C46BD" w:rsidRPr="00887117" w:rsidRDefault="006C46BD" w:rsidP="002F12B1">
            <w:pPr>
              <w:numPr>
                <w:ilvl w:val="0"/>
                <w:numId w:val="9"/>
              </w:numPr>
              <w:contextualSpacing/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 w:rsidRPr="00887117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którzy zostali wykluczeni z otrzymania pomocy na podstawie art. 12 ust. 1 pkt 1 ustawy z dnia 15 czerwca 2012 roku o skutkach powierzania wykonywania pracy cudzoziemcom przebywającym wbrew przepisom na terytorium Rzeczypospolitej Polskiej (Dz. U. z 2012 r. poz. 769),</w:t>
            </w:r>
          </w:p>
          <w:p w:rsidR="006C46BD" w:rsidRPr="00887117" w:rsidRDefault="006C46BD" w:rsidP="002F12B1">
            <w:pPr>
              <w:numPr>
                <w:ilvl w:val="0"/>
                <w:numId w:val="9"/>
              </w:numPr>
              <w:contextualSpacing/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 w:rsidRPr="00887117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którzy zostali wykluczeni z otrzymania pomocy na podstawie art. 9 ust. 1 pkt 2a ustawy z dnia 28 października 2002 roku o odpowiedzialności podmiotów zbiorowych za czyny zabronione pod groźbą kary (Dz. U. z 2016 r. poz. 1541 </w:t>
            </w:r>
            <w:proofErr w:type="spellStart"/>
            <w:r w:rsidRPr="00887117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t.j</w:t>
            </w:r>
            <w:proofErr w:type="spellEnd"/>
            <w:r w:rsidRPr="00887117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. z </w:t>
            </w:r>
            <w:proofErr w:type="spellStart"/>
            <w:r w:rsidRPr="00887117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późn</w:t>
            </w:r>
            <w:proofErr w:type="spellEnd"/>
            <w:r w:rsidRPr="00887117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. zm.),</w:t>
            </w:r>
          </w:p>
          <w:p w:rsidR="006C46BD" w:rsidRPr="00887117" w:rsidRDefault="006C46BD" w:rsidP="002F12B1">
            <w:pPr>
              <w:numPr>
                <w:ilvl w:val="0"/>
                <w:numId w:val="9"/>
              </w:numPr>
              <w:contextualSpacing/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 w:rsidRPr="00887117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będący w toku likwidacji, w stanie upadłości, w toku postępowania upadłościowego, naprawczego lub pod zarządem komisarycznym,</w:t>
            </w:r>
          </w:p>
          <w:p w:rsidR="006C46BD" w:rsidRPr="00887117" w:rsidRDefault="006C46BD" w:rsidP="002F12B1">
            <w:pPr>
              <w:numPr>
                <w:ilvl w:val="0"/>
                <w:numId w:val="9"/>
              </w:numPr>
              <w:contextualSpacing/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 w:rsidRPr="00887117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którzy zostali skazani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majątkowych,</w:t>
            </w:r>
          </w:p>
          <w:p w:rsidR="00C15F08" w:rsidRDefault="006C46BD" w:rsidP="002F12B1">
            <w:pPr>
              <w:numPr>
                <w:ilvl w:val="0"/>
                <w:numId w:val="9"/>
              </w:numPr>
              <w:contextualSpacing/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 w:rsidRPr="00887117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których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</w:t>
            </w:r>
            <w:r w:rsidR="00C15F08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,</w:t>
            </w:r>
          </w:p>
          <w:p w:rsidR="004D0A1F" w:rsidRPr="00C15F08" w:rsidRDefault="00C15F08" w:rsidP="002F12B1">
            <w:pPr>
              <w:numPr>
                <w:ilvl w:val="0"/>
                <w:numId w:val="9"/>
              </w:numPr>
              <w:contextualSpacing/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 w:rsidRPr="00C15F08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posiadający zaległości w </w:t>
            </w:r>
            <w:r w:rsidRPr="00C15F08">
              <w:rPr>
                <w:rFonts w:ascii="Myriad Pro" w:hAnsi="Myriad Pro" w:cs="Arial"/>
                <w:sz w:val="20"/>
                <w:szCs w:val="20"/>
              </w:rPr>
              <w:t>opłacaniu składek na ubezpieczenie społeczne, ubezpieczenie zdrowotne, Fundusz Pracy i Fundusz Gwarantowanych Świadczeń Pracowniczych oraz podatków</w:t>
            </w:r>
            <w:r w:rsidR="004D0A1F" w:rsidRPr="00C15F08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,</w:t>
            </w:r>
          </w:p>
          <w:p w:rsidR="00C906D4" w:rsidRPr="00C906D4" w:rsidRDefault="00C906D4" w:rsidP="008A60A1">
            <w:pPr>
              <w:ind w:left="360"/>
              <w:contextualSpacing/>
              <w:jc w:val="both"/>
              <w:rPr>
                <w:rFonts w:ascii="Myriad Pro" w:hAnsi="Myriad Pro" w:cs="Arial"/>
                <w:sz w:val="20"/>
                <w:szCs w:val="20"/>
              </w:rPr>
            </w:pPr>
          </w:p>
          <w:p w:rsidR="006C46BD" w:rsidRDefault="00967336" w:rsidP="00967336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Wnioskodawca  kwalifikuje się do otrzymania wsparcia wyłącznie w sytuacji, gdy jest podmiotem uprawnionym do aplikowania </w:t>
            </w:r>
            <w:r>
              <w:rPr>
                <w:rFonts w:ascii="Myriad Pro" w:hAnsi="Myriad Pro" w:cs="Arial"/>
                <w:sz w:val="20"/>
                <w:szCs w:val="20"/>
              </w:rPr>
              <w:lastRenderedPageBreak/>
              <w:t xml:space="preserve">zarówno na etapie aplikowania, jak również w dniu podpisania umowy o dofinansowanie. </w:t>
            </w:r>
          </w:p>
          <w:p w:rsidR="00967336" w:rsidRDefault="00967336" w:rsidP="00967336">
            <w:pPr>
              <w:rPr>
                <w:rFonts w:ascii="Myriad Pro" w:hAnsi="Myriad Pro" w:cs="Arial"/>
                <w:sz w:val="20"/>
                <w:szCs w:val="20"/>
              </w:rPr>
            </w:pPr>
          </w:p>
          <w:p w:rsidR="004D0A1F" w:rsidRPr="001A7B86" w:rsidRDefault="004D0A1F" w:rsidP="00967336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772" w:type="pct"/>
            <w:shd w:val="clear" w:color="auto" w:fill="FFFFFF" w:themeFill="background1"/>
          </w:tcPr>
          <w:p w:rsidR="006C46BD" w:rsidRPr="001A7B86" w:rsidRDefault="006C46BD" w:rsidP="00D76453">
            <w:pPr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color w:val="000000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6C46BD" w:rsidRPr="001A7B86" w:rsidRDefault="006C46BD" w:rsidP="00D76453">
            <w:pPr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color w:val="000000"/>
                <w:sz w:val="20"/>
                <w:szCs w:val="20"/>
              </w:rPr>
              <w:t>Projekty niespełniające kryterium są odrzucane.</w:t>
            </w:r>
          </w:p>
          <w:p w:rsidR="006C46BD" w:rsidRPr="001A7B86" w:rsidRDefault="006C46BD" w:rsidP="00D76453">
            <w:pPr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6C46BD" w:rsidRPr="00526D66" w:rsidTr="0010423F">
        <w:trPr>
          <w:trHeight w:val="145"/>
        </w:trPr>
        <w:tc>
          <w:tcPr>
            <w:tcW w:w="235" w:type="pct"/>
            <w:shd w:val="clear" w:color="auto" w:fill="FFFFFF" w:themeFill="background1"/>
          </w:tcPr>
          <w:p w:rsidR="006C46BD" w:rsidRPr="001A7B86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lastRenderedPageBreak/>
              <w:t>1.8</w:t>
            </w:r>
          </w:p>
        </w:tc>
        <w:tc>
          <w:tcPr>
            <w:tcW w:w="950" w:type="pct"/>
            <w:shd w:val="clear" w:color="auto" w:fill="FFFFFF" w:themeFill="background1"/>
          </w:tcPr>
          <w:p w:rsidR="006C46BD" w:rsidRPr="001A7B86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Zgodność z wymogami pomocy publicznej</w:t>
            </w:r>
            <w:r w:rsidR="00967336">
              <w:rPr>
                <w:rFonts w:ascii="Myriad Pro" w:hAnsi="Myriad Pro" w:cs="Arial"/>
                <w:sz w:val="20"/>
                <w:szCs w:val="20"/>
              </w:rPr>
              <w:t xml:space="preserve">/pomocy de </w:t>
            </w:r>
            <w:proofErr w:type="spellStart"/>
            <w:r w:rsidR="00967336">
              <w:rPr>
                <w:rFonts w:ascii="Myriad Pro" w:hAnsi="Myriad Pro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2043" w:type="pct"/>
            <w:shd w:val="clear" w:color="auto" w:fill="FFFFFF" w:themeFill="background1"/>
          </w:tcPr>
          <w:p w:rsidR="0022536C" w:rsidRDefault="006C46BD" w:rsidP="00D76453">
            <w:pPr>
              <w:spacing w:before="40" w:after="40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Możliwe jest udzielenie pomocy publicznej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/pomocy de </w:t>
            </w:r>
            <w:proofErr w:type="spellStart"/>
            <w:r>
              <w:rPr>
                <w:rFonts w:ascii="Myriad Pro" w:hAnsi="Myriad Pro" w:cs="Arial"/>
                <w:sz w:val="20"/>
                <w:szCs w:val="20"/>
              </w:rPr>
              <w:t>minimis</w:t>
            </w:r>
            <w:proofErr w:type="spellEnd"/>
            <w:r>
              <w:rPr>
                <w:rFonts w:ascii="Myriad Pro" w:hAnsi="Myriad Pro" w:cs="Arial"/>
                <w:sz w:val="20"/>
                <w:szCs w:val="20"/>
              </w:rPr>
              <w:t>.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Pr="002A4360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Wnioskodawca jest uprawniony do otrzymania pomocy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, 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a zakres projektu jest możliwy do objęcia wsparciem zgodnie </w:t>
            </w:r>
            <w:r w:rsidR="0022536C">
              <w:rPr>
                <w:rFonts w:ascii="Myriad Pro" w:hAnsi="Myriad Pro" w:cs="Arial"/>
                <w:sz w:val="20"/>
                <w:szCs w:val="20"/>
              </w:rPr>
              <w:t>właściwym rozporządzeniem</w:t>
            </w:r>
            <w:r w:rsidR="0073533A">
              <w:rPr>
                <w:rFonts w:ascii="Myriad Pro" w:hAnsi="Myriad Pro" w:cs="Arial"/>
                <w:sz w:val="20"/>
                <w:szCs w:val="20"/>
              </w:rPr>
              <w:t xml:space="preserve">: </w:t>
            </w:r>
          </w:p>
          <w:p w:rsidR="00FA74A3" w:rsidRDefault="0073533A" w:rsidP="006F3C26">
            <w:pPr>
              <w:pStyle w:val="Akapitzlist"/>
              <w:numPr>
                <w:ilvl w:val="0"/>
                <w:numId w:val="25"/>
              </w:numPr>
              <w:spacing w:before="40" w:after="40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FA74A3">
              <w:rPr>
                <w:rFonts w:ascii="Myriad Pro" w:hAnsi="Myriad Pro" w:cs="Arial"/>
                <w:sz w:val="20"/>
                <w:szCs w:val="20"/>
              </w:rPr>
              <w:t xml:space="preserve">rozporządzeniem Ministra Infrastruktury i Rozwoju  z dnia 3 września 2015 r. w sprawie udzielania regionalnej pomocy inwestycyjnej w zakresie celu tematycznego 3 wzmacnianie konkurencyjności mikro, małych i średnich przedsiębiorców w ramach regionalnych programów operacyjnych na lata 2014-2020 </w:t>
            </w:r>
          </w:p>
          <w:p w:rsidR="00E67832" w:rsidRPr="001245B0" w:rsidRDefault="000407B7" w:rsidP="006F3C26">
            <w:pPr>
              <w:pStyle w:val="Akapitzlist"/>
              <w:numPr>
                <w:ilvl w:val="0"/>
                <w:numId w:val="25"/>
              </w:numPr>
              <w:spacing w:before="40" w:after="40"/>
              <w:jc w:val="both"/>
              <w:rPr>
                <w:rStyle w:val="st"/>
                <w:rFonts w:ascii="Myriad Pro" w:hAnsi="Myriad Pro" w:cs="Arial"/>
                <w:sz w:val="20"/>
                <w:szCs w:val="20"/>
              </w:rPr>
            </w:pPr>
            <w:r w:rsidRPr="00FA74A3">
              <w:rPr>
                <w:rFonts w:ascii="Myriad Pro" w:hAnsi="Myriad Pro" w:cs="Arial"/>
                <w:sz w:val="20"/>
                <w:szCs w:val="20"/>
              </w:rPr>
              <w:t>rozporządzeniem</w:t>
            </w:r>
            <w:r w:rsidR="0073533A" w:rsidRPr="00FA74A3">
              <w:rPr>
                <w:rStyle w:val="st"/>
                <w:rFonts w:ascii="Myriad Pro" w:hAnsi="Myriad Pro"/>
                <w:sz w:val="20"/>
                <w:szCs w:val="20"/>
              </w:rPr>
              <w:t xml:space="preserve"> Ministra Infrastruktury i Rozwoju z dnia 19 marca 2015 r. w sprawie udzielania </w:t>
            </w:r>
            <w:r w:rsidR="0073533A" w:rsidRPr="00FA74A3">
              <w:rPr>
                <w:rStyle w:val="Uwydatnienie"/>
                <w:rFonts w:ascii="Myriad Pro" w:hAnsi="Myriad Pro"/>
                <w:sz w:val="20"/>
                <w:szCs w:val="20"/>
              </w:rPr>
              <w:t xml:space="preserve">pomocy de </w:t>
            </w:r>
            <w:proofErr w:type="spellStart"/>
            <w:r w:rsidR="0073533A" w:rsidRPr="00FA74A3">
              <w:rPr>
                <w:rStyle w:val="Uwydatnienie"/>
                <w:rFonts w:ascii="Myriad Pro" w:hAnsi="Myriad Pro"/>
                <w:sz w:val="20"/>
                <w:szCs w:val="20"/>
              </w:rPr>
              <w:t>minimis</w:t>
            </w:r>
            <w:proofErr w:type="spellEnd"/>
            <w:r w:rsidR="0073533A" w:rsidRPr="00FA74A3">
              <w:rPr>
                <w:rStyle w:val="st"/>
                <w:rFonts w:ascii="Myriad Pro" w:hAnsi="Myriad Pro"/>
                <w:sz w:val="20"/>
                <w:szCs w:val="20"/>
              </w:rPr>
              <w:t xml:space="preserve"> w ramach regionalnych programów operacyjnych na lata 2014-2020 (jeśli dotyczy)</w:t>
            </w:r>
            <w:r w:rsidR="001245B0">
              <w:rPr>
                <w:rStyle w:val="st"/>
                <w:rFonts w:ascii="Myriad Pro" w:hAnsi="Myriad Pro"/>
                <w:sz w:val="20"/>
                <w:szCs w:val="20"/>
              </w:rPr>
              <w:t>;</w:t>
            </w:r>
          </w:p>
          <w:p w:rsidR="006C46BD" w:rsidRPr="002A4360" w:rsidRDefault="006C46BD" w:rsidP="002A4360">
            <w:pPr>
              <w:spacing w:before="40" w:after="40"/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</w:p>
          <w:p w:rsidR="006C46BD" w:rsidRPr="002A4360" w:rsidRDefault="006C46BD" w:rsidP="00D76453">
            <w:pPr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 w:rsidRPr="002A4360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Projekt polega na realizacji inwestycji początkowej w rozumieniu art. 2 pkt 49 Rozporządzenia Komisji (UE) nr 651/2014</w:t>
            </w:r>
            <w:r w:rsidR="00F131DA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.</w:t>
            </w:r>
          </w:p>
          <w:p w:rsidR="0073533A" w:rsidRPr="00BE589C" w:rsidRDefault="0073533A" w:rsidP="0073533A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</w:rPr>
            </w:pPr>
          </w:p>
          <w:p w:rsidR="0022536C" w:rsidRDefault="00CA64D9" w:rsidP="00115230">
            <w:pPr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S</w:t>
            </w:r>
            <w:r w:rsidR="006C46BD" w:rsidRPr="002A4360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pełniony jest „</w:t>
            </w:r>
            <w:r w:rsidR="006C46BD" w:rsidRPr="00F131DA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efekt zachęty”</w:t>
            </w:r>
            <w:r w:rsidR="00314085" w:rsidRPr="00F131DA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, </w:t>
            </w:r>
            <w:r w:rsidR="006C46BD" w:rsidRPr="00F131DA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o którym mowa w</w:t>
            </w:r>
            <w:r w:rsidR="0073533A" w:rsidRPr="00F131DA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 </w:t>
            </w:r>
            <w:r w:rsidR="006C46BD" w:rsidRPr="00F131DA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 art. 6 Rozporządzenia Komisji (UE) nr 651/2014</w:t>
            </w:r>
            <w:r w:rsidR="00F131DA"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  <w:t>.</w:t>
            </w:r>
          </w:p>
          <w:p w:rsidR="006C46BD" w:rsidRPr="00EF624C" w:rsidRDefault="006C46BD" w:rsidP="00EF624C">
            <w:pPr>
              <w:rPr>
                <w:rFonts w:ascii="Myriad Pro" w:hAnsi="Myriad Pro" w:cs="Arial"/>
                <w:strike/>
                <w:sz w:val="20"/>
                <w:szCs w:val="20"/>
              </w:rPr>
            </w:pPr>
          </w:p>
        </w:tc>
        <w:tc>
          <w:tcPr>
            <w:tcW w:w="1772" w:type="pct"/>
            <w:shd w:val="clear" w:color="auto" w:fill="FFFFFF" w:themeFill="background1"/>
          </w:tcPr>
          <w:p w:rsidR="006C46BD" w:rsidRPr="001A7B86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Spełnienie kryterium jest konieczne do przyznania dofinansowania.</w:t>
            </w:r>
          </w:p>
          <w:p w:rsidR="006C46BD" w:rsidRPr="001A7B86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Projekty niespełniające kryterium są odrzucane.</w:t>
            </w:r>
          </w:p>
          <w:p w:rsidR="006C46BD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:rsidR="00E930CA" w:rsidRPr="001A7B86" w:rsidRDefault="00E930CA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6C46BD" w:rsidRPr="00526D66" w:rsidTr="0010423F">
        <w:trPr>
          <w:trHeight w:val="144"/>
        </w:trPr>
        <w:tc>
          <w:tcPr>
            <w:tcW w:w="235" w:type="pct"/>
          </w:tcPr>
          <w:p w:rsidR="006C46BD" w:rsidRPr="001A7B86" w:rsidRDefault="006C46BD" w:rsidP="00D76453">
            <w:pPr>
              <w:spacing w:after="40"/>
              <w:contextualSpacing/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1.</w:t>
            </w:r>
            <w:r w:rsidR="00FF7F49">
              <w:rPr>
                <w:rFonts w:ascii="Myriad Pro" w:hAnsi="Myriad Pro" w:cs="Arial"/>
                <w:sz w:val="20"/>
                <w:szCs w:val="20"/>
              </w:rPr>
              <w:t>9</w:t>
            </w:r>
          </w:p>
        </w:tc>
        <w:tc>
          <w:tcPr>
            <w:tcW w:w="950" w:type="pct"/>
          </w:tcPr>
          <w:p w:rsidR="006C46BD" w:rsidRPr="001A7B86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Gotowość do uruchomienia funkcjonowania infrastruktury po zakończeniu projektu </w:t>
            </w:r>
          </w:p>
        </w:tc>
        <w:tc>
          <w:tcPr>
            <w:tcW w:w="2043" w:type="pct"/>
          </w:tcPr>
          <w:p w:rsidR="00965E66" w:rsidRDefault="006C46BD" w:rsidP="0097767F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Możliwe jest korzystanie z produktów wytworzonych w wyniku realizacji projektu bezpośrednio po jego zakończeniu. </w:t>
            </w:r>
          </w:p>
          <w:p w:rsidR="006C46BD" w:rsidRPr="001A7B86" w:rsidRDefault="006C46BD" w:rsidP="0097767F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Opis projektu wyraźnie wskazuje na to, że bezpośrednio po zakończeniu realizacji projektu możliwe jest wykorzystanie pełnej funkcjonalności infrastruktury i nie wymaga dodatkowych działań (innych projektów itp.) w celu jej pełnego wykorzystania.</w:t>
            </w:r>
          </w:p>
          <w:p w:rsidR="006C46BD" w:rsidRPr="001A7B86" w:rsidDel="009E7912" w:rsidRDefault="006C46BD" w:rsidP="0097767F">
            <w:pPr>
              <w:jc w:val="both"/>
              <w:rPr>
                <w:rFonts w:ascii="Myriad Pro" w:hAnsi="Myriad Pro" w:cs="Arial"/>
                <w:strike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Wnioskodawca posiada bądź wie, w jaki sposób zapewni, zasoby techniczne, kadrowe i wiedzę gwarantujące uruchomienie funkcjonowania infrastruktury po zakończeniu projektu.</w:t>
            </w:r>
          </w:p>
        </w:tc>
        <w:tc>
          <w:tcPr>
            <w:tcW w:w="1772" w:type="pct"/>
          </w:tcPr>
          <w:p w:rsidR="006C46BD" w:rsidRPr="001A7B86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Spełnienie kryterium jest konieczne do przyznania dofinansowania.</w:t>
            </w:r>
          </w:p>
          <w:p w:rsidR="006C46BD" w:rsidRPr="001A7B86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Projekty niespełniające kryterium są odrzucane.</w:t>
            </w:r>
          </w:p>
          <w:p w:rsidR="006C46BD" w:rsidRPr="001A7B86" w:rsidRDefault="006C46BD" w:rsidP="00D76453">
            <w:pPr>
              <w:rPr>
                <w:rFonts w:ascii="Myriad Pro" w:hAnsi="Myriad Pro" w:cs="Arial"/>
                <w:strike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6C46BD" w:rsidRPr="00526D66" w:rsidTr="0010423F">
        <w:trPr>
          <w:trHeight w:val="144"/>
        </w:trPr>
        <w:tc>
          <w:tcPr>
            <w:tcW w:w="235" w:type="pct"/>
          </w:tcPr>
          <w:p w:rsidR="006C46BD" w:rsidRPr="001A7B86" w:rsidRDefault="006C46BD" w:rsidP="00D76453">
            <w:pPr>
              <w:spacing w:after="40"/>
              <w:contextualSpacing/>
              <w:rPr>
                <w:rFonts w:ascii="Myriad Pro" w:hAnsi="Myriad Pro" w:cs="Arial"/>
                <w:sz w:val="20"/>
                <w:szCs w:val="20"/>
              </w:rPr>
            </w:pPr>
            <w:r w:rsidRPr="001A362D">
              <w:rPr>
                <w:rFonts w:ascii="Myriad Pro" w:hAnsi="Myriad Pro" w:cs="Arial"/>
                <w:sz w:val="20"/>
                <w:szCs w:val="20"/>
              </w:rPr>
              <w:t>1.10</w:t>
            </w:r>
          </w:p>
        </w:tc>
        <w:tc>
          <w:tcPr>
            <w:tcW w:w="950" w:type="pct"/>
          </w:tcPr>
          <w:p w:rsidR="006C46BD" w:rsidRPr="001A7B86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362D">
              <w:rPr>
                <w:rFonts w:ascii="Myriad Pro" w:hAnsi="Myriad Pro"/>
                <w:sz w:val="20"/>
                <w:szCs w:val="20"/>
                <w:lang w:eastAsia="pl-PL"/>
              </w:rPr>
              <w:t>Trwałość projektu</w:t>
            </w:r>
          </w:p>
        </w:tc>
        <w:tc>
          <w:tcPr>
            <w:tcW w:w="2043" w:type="pct"/>
          </w:tcPr>
          <w:p w:rsidR="006C46BD" w:rsidRDefault="006C46BD" w:rsidP="00D76453">
            <w:pPr>
              <w:rPr>
                <w:rFonts w:ascii="Myriad Pro" w:hAnsi="Myriad Pro"/>
                <w:sz w:val="20"/>
                <w:szCs w:val="20"/>
              </w:rPr>
            </w:pPr>
            <w:r w:rsidRPr="001A362D">
              <w:rPr>
                <w:rFonts w:ascii="Myriad Pro" w:hAnsi="Myriad Pro"/>
                <w:sz w:val="20"/>
                <w:szCs w:val="20"/>
                <w:lang w:eastAsia="pl-PL"/>
              </w:rPr>
              <w:t xml:space="preserve">Projekt w okresie realizacji i eksploatacji pozostaje w zgodzie z </w:t>
            </w:r>
            <w:r w:rsidRPr="001A362D">
              <w:rPr>
                <w:rFonts w:ascii="Myriad Pro" w:hAnsi="Myriad Pro"/>
                <w:sz w:val="20"/>
                <w:szCs w:val="20"/>
                <w:lang w:eastAsia="pl-PL"/>
              </w:rPr>
              <w:lastRenderedPageBreak/>
              <w:t>zasadą trwałości, zgodnie z art. 71 rozporządzenia Parlamentu Europejskiego i Rady (UE) nr 1303/2013 z dnia 17 grudnia 2013r.</w:t>
            </w:r>
            <w:r w:rsidRPr="001A362D">
              <w:rPr>
                <w:rFonts w:ascii="Myriad Pro" w:hAnsi="Myriad Pro"/>
                <w:sz w:val="20"/>
                <w:szCs w:val="20"/>
              </w:rPr>
              <w:t> </w:t>
            </w:r>
          </w:p>
          <w:p w:rsidR="0097767F" w:rsidRPr="001A7B86" w:rsidRDefault="0097767F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772" w:type="pct"/>
          </w:tcPr>
          <w:p w:rsidR="006C46BD" w:rsidRPr="001A362D" w:rsidRDefault="006C46BD" w:rsidP="007F20F4">
            <w:pPr>
              <w:rPr>
                <w:rFonts w:ascii="Myriad Pro" w:hAnsi="Myriad Pro" w:cs="Arial"/>
                <w:sz w:val="20"/>
                <w:szCs w:val="20"/>
              </w:rPr>
            </w:pPr>
            <w:r w:rsidRPr="001A362D">
              <w:rPr>
                <w:rFonts w:ascii="Myriad Pro" w:hAnsi="Myriad Pro" w:cs="Arial"/>
                <w:sz w:val="20"/>
                <w:szCs w:val="20"/>
              </w:rPr>
              <w:lastRenderedPageBreak/>
              <w:t xml:space="preserve">Spełnienie kryterium jest konieczne do przyznania </w:t>
            </w:r>
            <w:r w:rsidRPr="001A362D">
              <w:rPr>
                <w:rFonts w:ascii="Myriad Pro" w:hAnsi="Myriad Pro" w:cs="Arial"/>
                <w:sz w:val="20"/>
                <w:szCs w:val="20"/>
              </w:rPr>
              <w:lastRenderedPageBreak/>
              <w:t>dofinansowania.</w:t>
            </w:r>
          </w:p>
          <w:p w:rsidR="006C46BD" w:rsidRPr="001A362D" w:rsidRDefault="006C46BD" w:rsidP="007F20F4">
            <w:pPr>
              <w:rPr>
                <w:rFonts w:ascii="Myriad Pro" w:hAnsi="Myriad Pro" w:cs="Arial"/>
                <w:sz w:val="20"/>
                <w:szCs w:val="20"/>
              </w:rPr>
            </w:pPr>
            <w:r w:rsidRPr="001A362D">
              <w:rPr>
                <w:rFonts w:ascii="Myriad Pro" w:hAnsi="Myriad Pro" w:cs="Arial"/>
                <w:sz w:val="20"/>
                <w:szCs w:val="20"/>
              </w:rPr>
              <w:t>Projekty niespełniające kryterium są odrzucane.</w:t>
            </w:r>
          </w:p>
          <w:p w:rsidR="006C46BD" w:rsidRPr="001A7B86" w:rsidRDefault="006C46BD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362D">
              <w:rPr>
                <w:rFonts w:ascii="Myriad Pro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1A2839" w:rsidRPr="001A7B86" w:rsidRDefault="001A2839" w:rsidP="00DA372C">
      <w:pPr>
        <w:spacing w:before="120" w:after="120" w:line="240" w:lineRule="auto"/>
        <w:rPr>
          <w:rFonts w:ascii="Myriad Pro" w:hAnsi="Myriad Pro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-52"/>
        <w:tblW w:w="5039" w:type="pct"/>
        <w:tblLook w:val="04A0" w:firstRow="1" w:lastRow="0" w:firstColumn="1" w:lastColumn="0" w:noHBand="0" w:noVBand="1"/>
      </w:tblPr>
      <w:tblGrid>
        <w:gridCol w:w="1284"/>
        <w:gridCol w:w="2709"/>
        <w:gridCol w:w="4944"/>
        <w:gridCol w:w="5394"/>
      </w:tblGrid>
      <w:tr w:rsidR="000D6F9B" w:rsidRPr="001A7B86" w:rsidTr="00D76453">
        <w:trPr>
          <w:tblHeader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b/>
                <w:sz w:val="20"/>
                <w:szCs w:val="20"/>
              </w:rPr>
              <w:lastRenderedPageBreak/>
              <w:t>Kryteria administracyjności</w:t>
            </w:r>
          </w:p>
        </w:tc>
      </w:tr>
      <w:tr w:rsidR="000D6F9B" w:rsidRPr="001A7B86" w:rsidTr="00F875A6">
        <w:trPr>
          <w:tblHeader/>
        </w:trPr>
        <w:tc>
          <w:tcPr>
            <w:tcW w:w="448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Lp.</w:t>
            </w:r>
          </w:p>
        </w:tc>
        <w:tc>
          <w:tcPr>
            <w:tcW w:w="945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Nazwa kryterium</w:t>
            </w:r>
          </w:p>
        </w:tc>
        <w:tc>
          <w:tcPr>
            <w:tcW w:w="1725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Definicja kryterium</w:t>
            </w:r>
          </w:p>
        </w:tc>
        <w:tc>
          <w:tcPr>
            <w:tcW w:w="1882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Opis znaczenia kryterium</w:t>
            </w:r>
          </w:p>
        </w:tc>
      </w:tr>
      <w:tr w:rsidR="000D6F9B" w:rsidRPr="001A7B86" w:rsidTr="00F875A6">
        <w:trPr>
          <w:trHeight w:val="419"/>
          <w:tblHeader/>
        </w:trPr>
        <w:tc>
          <w:tcPr>
            <w:tcW w:w="448" w:type="pct"/>
            <w:tcBorders>
              <w:bottom w:val="single" w:sz="4" w:space="0" w:color="auto"/>
            </w:tcBorders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1</w:t>
            </w:r>
          </w:p>
        </w:tc>
        <w:tc>
          <w:tcPr>
            <w:tcW w:w="945" w:type="pct"/>
            <w:tcBorders>
              <w:bottom w:val="single" w:sz="4" w:space="0" w:color="auto"/>
            </w:tcBorders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2</w:t>
            </w:r>
          </w:p>
        </w:tc>
        <w:tc>
          <w:tcPr>
            <w:tcW w:w="1725" w:type="pct"/>
            <w:tcBorders>
              <w:bottom w:val="single" w:sz="4" w:space="0" w:color="auto"/>
            </w:tcBorders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3</w:t>
            </w:r>
          </w:p>
        </w:tc>
        <w:tc>
          <w:tcPr>
            <w:tcW w:w="1882" w:type="pct"/>
            <w:tcBorders>
              <w:bottom w:val="single" w:sz="4" w:space="0" w:color="auto"/>
            </w:tcBorders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4</w:t>
            </w:r>
          </w:p>
        </w:tc>
      </w:tr>
      <w:tr w:rsidR="000D6F9B" w:rsidRPr="00526D66" w:rsidTr="00F875A6">
        <w:tc>
          <w:tcPr>
            <w:tcW w:w="448" w:type="pct"/>
          </w:tcPr>
          <w:p w:rsidR="000D6F9B" w:rsidRPr="001A7B86" w:rsidRDefault="000D6F9B" w:rsidP="00992244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2.</w:t>
            </w:r>
            <w:r w:rsidR="00992244">
              <w:rPr>
                <w:rFonts w:ascii="Myriad Pro" w:hAnsi="Myriad Pro" w:cs="Arial"/>
                <w:sz w:val="20"/>
                <w:szCs w:val="20"/>
              </w:rPr>
              <w:t>1</w:t>
            </w:r>
          </w:p>
        </w:tc>
        <w:tc>
          <w:tcPr>
            <w:tcW w:w="945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Możliwość oceny merytorycznej wniosku </w:t>
            </w:r>
          </w:p>
        </w:tc>
        <w:tc>
          <w:tcPr>
            <w:tcW w:w="1725" w:type="pct"/>
          </w:tcPr>
          <w:p w:rsidR="000D6F9B" w:rsidRPr="001A7B86" w:rsidRDefault="000D6F9B" w:rsidP="00D76453">
            <w:pPr>
              <w:spacing w:before="40" w:after="40"/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Wszystkie pola we wniosku są wypełnione w taki sposób, że dają możliwość oceny merytorycznej wniosku.  </w:t>
            </w:r>
          </w:p>
          <w:p w:rsidR="000D6F9B" w:rsidRPr="001A7B86" w:rsidRDefault="000D6F9B" w:rsidP="00D76453">
            <w:pPr>
              <w:spacing w:before="40" w:after="40"/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Opisy we wniosku oraz w załącznikach są ze sobą spójne, nie zawierają sprzecznych ze sobą kwestii.</w:t>
            </w:r>
          </w:p>
          <w:p w:rsidR="000D6F9B" w:rsidRPr="001A7B86" w:rsidRDefault="000D6F9B" w:rsidP="00D76453">
            <w:pPr>
              <w:spacing w:before="40" w:after="40"/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Jakość przedstawionych dokumentów (dokumentacji projektowej) pozwala na dokonanie tej oceny. </w:t>
            </w:r>
          </w:p>
          <w:p w:rsidR="000D6F9B" w:rsidRPr="001A7B86" w:rsidRDefault="000D6F9B" w:rsidP="00D76453">
            <w:pPr>
              <w:spacing w:before="40" w:after="40"/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Należy zweryfikować przede wszystkim opisy (w tym analizy, wnioski oraz szacowanie i adekwatność wskaźników) w kontekście ich:</w:t>
            </w:r>
          </w:p>
          <w:p w:rsidR="000D6F9B" w:rsidRPr="001A7B86" w:rsidRDefault="000D6F9B" w:rsidP="002F12B1">
            <w:pPr>
              <w:pStyle w:val="Akapitzlist"/>
              <w:numPr>
                <w:ilvl w:val="0"/>
                <w:numId w:val="1"/>
              </w:numPr>
              <w:spacing w:before="40" w:after="40"/>
              <w:ind w:left="360"/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Poprawności - weryfikacja wniosku w kontekście błędów popełnionych zarówno w opisach (rzutujących na ich rozumienie, znaczenie, czy wiarygodność), ich aktualności (kiedy są dostępne nowsze dane lub użyte źródła straciły ważność), jak i w analizach i wnioskowaniu (np. błędy rachunkowe zmieniające znacząco wynik analiz)</w:t>
            </w:r>
          </w:p>
          <w:p w:rsidR="000D6F9B" w:rsidRPr="001A7B86" w:rsidRDefault="000D6F9B" w:rsidP="002F12B1">
            <w:pPr>
              <w:pStyle w:val="Akapitzlist"/>
              <w:numPr>
                <w:ilvl w:val="0"/>
                <w:numId w:val="1"/>
              </w:numPr>
              <w:spacing w:before="40" w:after="40"/>
              <w:ind w:left="360"/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Wiarygodności - weryfikacja wniosku w zakresie wiarygodności dotyczy weryfikacji przyjmowanych założeń oraz źródeł danych, na podstawie których dokonywane są analizy i tworzone opisy, a także wnioski.</w:t>
            </w:r>
          </w:p>
          <w:p w:rsidR="000D6F9B" w:rsidRDefault="000D6F9B" w:rsidP="002F12B1">
            <w:pPr>
              <w:pStyle w:val="Akapitzlist"/>
              <w:numPr>
                <w:ilvl w:val="0"/>
                <w:numId w:val="1"/>
              </w:numPr>
              <w:spacing w:before="40" w:after="40"/>
              <w:ind w:left="360"/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Rzetelności – dokładności, z jaką opisy odzwierciedlają każdy z aspektów poszczególnych elementów projektu. Dotyczy etapu tworzenia opisów. Opisy zawsze powinny brać pod uwagę te same czynniki. Oznacza to, że opisy powinny być spójne w czasie (po upływie pewnego czasu ponownie sporządzone opisy powinny przekazywać podobne treści) oraz spójne wewnętrznie (nie występowały sprzeczności w opisach spowodowane braniem pod uwagę innych czynników za każdym razem; wybrane do analizy lub opisów elementy populacji/ otoczenia powinny być reprezentatywne na tyle, aby odzwierciedlały rzeczywistą sytuację, a w przypadku interpretacji – błąd związany z 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lastRenderedPageBreak/>
              <w:t>interpretacjami był minimalny).</w:t>
            </w:r>
          </w:p>
          <w:p w:rsidR="00C7437D" w:rsidRPr="001A7B86" w:rsidRDefault="00C7437D" w:rsidP="00C7437D">
            <w:pPr>
              <w:pStyle w:val="Akapitzlist"/>
              <w:spacing w:before="40" w:after="40"/>
              <w:ind w:left="360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882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Projekty niespełniające kryterium są odrzucane.</w:t>
            </w:r>
          </w:p>
          <w:p w:rsidR="000D6F9B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:rsidR="00992244" w:rsidRPr="001A7B86" w:rsidRDefault="00992244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362D">
              <w:rPr>
                <w:rFonts w:ascii="Myriad Pro" w:hAnsi="Myriad Pro" w:cs="Arial"/>
                <w:sz w:val="20"/>
                <w:szCs w:val="20"/>
              </w:rPr>
              <w:t>Istnieje możliwość uzupełnienia lub poprawienia wniosku o dofinansowanie w ramach tego kryterium, zgodnie z procedurą i w zakresie uregulowanym w regulaminie konkursu/naboru</w:t>
            </w:r>
            <w:r>
              <w:rPr>
                <w:rFonts w:ascii="Myriad Pro" w:hAnsi="Myriad Pro" w:cs="Arial"/>
                <w:sz w:val="20"/>
                <w:szCs w:val="20"/>
              </w:rPr>
              <w:t>.</w:t>
            </w:r>
          </w:p>
        </w:tc>
      </w:tr>
      <w:tr w:rsidR="000D6F9B" w:rsidRPr="00526D66" w:rsidTr="00F875A6">
        <w:tc>
          <w:tcPr>
            <w:tcW w:w="448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lastRenderedPageBreak/>
              <w:t>2.</w:t>
            </w:r>
            <w:r w:rsidR="00FD5E47">
              <w:rPr>
                <w:rFonts w:ascii="Myriad Pro" w:hAnsi="Myriad Pro" w:cs="Arial"/>
                <w:sz w:val="20"/>
                <w:szCs w:val="20"/>
              </w:rPr>
              <w:t>2</w:t>
            </w:r>
          </w:p>
        </w:tc>
        <w:tc>
          <w:tcPr>
            <w:tcW w:w="945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Zgodność z kwalifikowalnością wydatków</w:t>
            </w:r>
          </w:p>
        </w:tc>
        <w:tc>
          <w:tcPr>
            <w:tcW w:w="1725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Planowane wydatki są uzasadnione, racjonalne i adekwatne do zakresu i celów projektu oraz celów działania.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  <w:p w:rsidR="000D6F9B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Wydatki w projekcie są zaplanowane: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br/>
              <w:t>1) w sposób celowy i oszczędny, z zachowaniem zasad: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br/>
              <w:t>a) uzyskiwania najlepszych efektów z danych nakładów,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br/>
              <w:t>b) optymalnego doboru metod i środków służących osiągnięciu założonych celów;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br/>
              <w:t>2) w sposób umożliwiając</w:t>
            </w:r>
            <w:r w:rsidR="00B01B29">
              <w:rPr>
                <w:rFonts w:ascii="Myriad Pro" w:hAnsi="Myriad Pro" w:cs="Arial"/>
                <w:sz w:val="20"/>
                <w:szCs w:val="20"/>
              </w:rPr>
              <w:t>y terminową realizację zadań</w:t>
            </w:r>
            <w:r w:rsidR="009E036C">
              <w:rPr>
                <w:rFonts w:ascii="Myriad Pro" w:hAnsi="Myriad Pro" w:cs="Arial"/>
                <w:sz w:val="20"/>
                <w:szCs w:val="20"/>
              </w:rPr>
              <w:t>.</w:t>
            </w:r>
            <w:r w:rsidR="00B01B29">
              <w:rPr>
                <w:rFonts w:ascii="Myriad Pro" w:hAnsi="Myriad Pro" w:cs="Arial"/>
                <w:sz w:val="20"/>
                <w:szCs w:val="20"/>
              </w:rPr>
              <w:br/>
            </w:r>
          </w:p>
          <w:p w:rsidR="00FF7F49" w:rsidRPr="00FF7F49" w:rsidRDefault="00FF7F49" w:rsidP="00FF7F49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FF7F49">
              <w:rPr>
                <w:rFonts w:ascii="Myriad Pro" w:hAnsi="Myriad Pro" w:cs="Arial"/>
                <w:sz w:val="20"/>
                <w:szCs w:val="20"/>
              </w:rPr>
              <w:t>Wydatki kwalifikowalne w projekcie są zgodne z warunkami i procedurami dotyczącymi kwalifikowalności określonymi we właściwych aktach normatywnych i Wytycznych Ministerstwa Rozwoju oraz w regulaminie konkursu.</w:t>
            </w:r>
          </w:p>
          <w:p w:rsidR="00FF7F49" w:rsidRPr="00FF7F49" w:rsidRDefault="00FF7F49" w:rsidP="00FF7F49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FF7F49">
              <w:rPr>
                <w:rFonts w:ascii="Myriad Pro" w:hAnsi="Myriad Pro" w:cs="Arial"/>
                <w:sz w:val="20"/>
                <w:szCs w:val="20"/>
              </w:rPr>
              <w:t>Ocenie podlega niezbędność każdego wydatku dla realizacji projektu oraz dla osiągnięcia założonych wskaźników.</w:t>
            </w:r>
          </w:p>
          <w:p w:rsidR="00FF7F49" w:rsidRDefault="00FF7F49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  <w:p w:rsidR="00FF7F49" w:rsidRDefault="00FF7F49" w:rsidP="00FF7F49">
            <w:pPr>
              <w:rPr>
                <w:rFonts w:ascii="Myriad Pro" w:hAnsi="Myriad Pro" w:cs="Arial"/>
                <w:sz w:val="20"/>
                <w:szCs w:val="20"/>
              </w:rPr>
            </w:pPr>
            <w:r w:rsidRPr="00FF7F49">
              <w:rPr>
                <w:rFonts w:ascii="Myriad Pro" w:hAnsi="Myriad Pro" w:cs="Arial"/>
                <w:sz w:val="20"/>
                <w:szCs w:val="20"/>
              </w:rPr>
              <w:t>Wydatki w ramach projektu są kwalifikowalne w okresie kwalifikowalności wydatków wskazanym we wniosku o dofinansowanie.</w:t>
            </w:r>
          </w:p>
          <w:p w:rsidR="00871CBB" w:rsidRDefault="00871CBB" w:rsidP="00FF7F49">
            <w:pPr>
              <w:rPr>
                <w:rFonts w:ascii="Myriad Pro" w:hAnsi="Myriad Pro" w:cs="Arial"/>
                <w:sz w:val="20"/>
                <w:szCs w:val="20"/>
              </w:rPr>
            </w:pPr>
          </w:p>
          <w:p w:rsidR="000D6F9B" w:rsidRDefault="00AD6759" w:rsidP="001D07A6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Minimalna wartość kosztów kwalifikowanych projektu wynosi </w:t>
            </w:r>
            <w:r w:rsidR="00090794">
              <w:rPr>
                <w:rFonts w:ascii="Myriad Pro" w:hAnsi="Myriad Pro" w:cs="Arial"/>
                <w:b/>
                <w:sz w:val="20"/>
                <w:szCs w:val="20"/>
              </w:rPr>
              <w:t>5</w:t>
            </w:r>
            <w:r w:rsidR="00B90F44" w:rsidRPr="008648E9">
              <w:rPr>
                <w:rFonts w:ascii="Myriad Pro" w:hAnsi="Myriad Pro" w:cs="Arial"/>
                <w:b/>
                <w:sz w:val="20"/>
                <w:szCs w:val="20"/>
              </w:rPr>
              <w:t xml:space="preserve">00 </w:t>
            </w:r>
            <w:r w:rsidRPr="008648E9">
              <w:rPr>
                <w:rFonts w:ascii="Myriad Pro" w:hAnsi="Myriad Pro" w:cs="Arial"/>
                <w:b/>
                <w:sz w:val="20"/>
                <w:szCs w:val="20"/>
              </w:rPr>
              <w:t>000 zł</w:t>
            </w:r>
            <w:r w:rsidR="00A0587B">
              <w:rPr>
                <w:rFonts w:ascii="Myriad Pro" w:hAnsi="Myriad Pro" w:cs="Arial"/>
                <w:b/>
                <w:sz w:val="20"/>
                <w:szCs w:val="20"/>
              </w:rPr>
              <w:t xml:space="preserve">, </w:t>
            </w:r>
            <w:r w:rsidR="00A0587B" w:rsidRPr="00E80176">
              <w:rPr>
                <w:rFonts w:ascii="Myriad Pro" w:hAnsi="Myriad Pro" w:cs="Arial"/>
                <w:sz w:val="20"/>
                <w:szCs w:val="20"/>
              </w:rPr>
              <w:t xml:space="preserve"> z zastrzeżeniem, iż </w:t>
            </w:r>
            <w:r w:rsidR="00A0587B">
              <w:rPr>
                <w:rFonts w:ascii="Myriad Pro" w:hAnsi="Myriad Pro" w:cs="Arial"/>
                <w:sz w:val="20"/>
                <w:szCs w:val="20"/>
              </w:rPr>
              <w:t>n</w:t>
            </w:r>
            <w:r w:rsidR="00A0587B" w:rsidRPr="00E80176">
              <w:rPr>
                <w:rFonts w:ascii="Myriad Pro" w:hAnsi="Myriad Pro" w:cs="Arial"/>
                <w:sz w:val="20"/>
                <w:szCs w:val="20"/>
              </w:rPr>
              <w:t>a etapie realizacji umowy IZ ma możliwość odstąpienia od powyższego warunku biorąc pod uwagę prawne i ekonomiczne aspekty realizacji projektu.</w:t>
            </w:r>
          </w:p>
          <w:p w:rsidR="0021096B" w:rsidRDefault="0021096B" w:rsidP="001D07A6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</w:p>
          <w:p w:rsidR="0021096B" w:rsidRDefault="0021096B" w:rsidP="0021096B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Maksymalna wartość wydatków kwalifikowalnych </w:t>
            </w:r>
            <w:r w:rsidRPr="00CA5206">
              <w:rPr>
                <w:rFonts w:ascii="Myriad Pro" w:hAnsi="Myriad Pro" w:cs="Arial"/>
                <w:sz w:val="20"/>
                <w:szCs w:val="20"/>
              </w:rPr>
              <w:t xml:space="preserve"> służących dostosowaniu przedsiębiorstwa do skutecznego przeciwdziałania negatywnym skutkom wystąpienia epidemii COVID-19, tzn. działań polegających na przebudowie lub rozbudowie infrastruktury (obiektów), adaptacji pomieszczeń, wdrożeniu rozwiązań ICT, zakupie 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środków trwałych – </w:t>
            </w:r>
            <w:r w:rsidRPr="00CA5206">
              <w:rPr>
                <w:rFonts w:ascii="Myriad Pro" w:hAnsi="Myriad Pro" w:cs="Arial"/>
                <w:sz w:val="20"/>
                <w:szCs w:val="20"/>
              </w:rPr>
              <w:lastRenderedPageBreak/>
              <w:t>25%</w:t>
            </w:r>
            <w:r w:rsidR="00C7437D">
              <w:rPr>
                <w:rFonts w:ascii="Myriad Pro" w:hAnsi="Myriad Pro" w:cs="Arial"/>
                <w:sz w:val="20"/>
                <w:szCs w:val="20"/>
              </w:rPr>
              <w:t xml:space="preserve"> całkowitych wydatków kwalifikowalnych projektu</w:t>
            </w:r>
            <w:r>
              <w:rPr>
                <w:rFonts w:ascii="Myriad Pro" w:hAnsi="Myriad Pro" w:cs="Arial"/>
                <w:sz w:val="20"/>
                <w:szCs w:val="20"/>
              </w:rPr>
              <w:t>.</w:t>
            </w:r>
          </w:p>
          <w:p w:rsidR="0081171C" w:rsidRPr="00F875A6" w:rsidRDefault="0081171C" w:rsidP="0021096B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882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Projekty niespełniające kryterium są odrzucane.</w:t>
            </w:r>
          </w:p>
          <w:p w:rsidR="000D6F9B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:rsidR="00992244" w:rsidRPr="001A7B86" w:rsidRDefault="00992244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362D">
              <w:rPr>
                <w:rFonts w:ascii="Myriad Pro" w:hAnsi="Myriad Pro" w:cs="Arial"/>
                <w:sz w:val="20"/>
                <w:szCs w:val="20"/>
              </w:rPr>
              <w:t>Istnieje możliwość uzupełnienia lub poprawienia wniosku o dofinansowanie w ramach tego kryterium, zgodnie z procedurą i w zakresie uregulowanym w regulaminie konkursu/naboru</w:t>
            </w:r>
            <w:r>
              <w:rPr>
                <w:rFonts w:ascii="Myriad Pro" w:hAnsi="Myriad Pro" w:cs="Arial"/>
                <w:sz w:val="20"/>
                <w:szCs w:val="20"/>
              </w:rPr>
              <w:t>.</w:t>
            </w:r>
          </w:p>
        </w:tc>
      </w:tr>
      <w:tr w:rsidR="000D6F9B" w:rsidRPr="00526D66" w:rsidTr="00F875A6">
        <w:tc>
          <w:tcPr>
            <w:tcW w:w="448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lastRenderedPageBreak/>
              <w:t>2.</w:t>
            </w:r>
            <w:r w:rsidR="00FD5E47">
              <w:rPr>
                <w:rFonts w:ascii="Myriad Pro" w:hAnsi="Myriad Pro" w:cs="Arial"/>
                <w:sz w:val="20"/>
                <w:szCs w:val="20"/>
              </w:rPr>
              <w:t>3</w:t>
            </w:r>
          </w:p>
        </w:tc>
        <w:tc>
          <w:tcPr>
            <w:tcW w:w="945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Intensywność wsparcia</w:t>
            </w:r>
          </w:p>
        </w:tc>
        <w:tc>
          <w:tcPr>
            <w:tcW w:w="1725" w:type="pct"/>
          </w:tcPr>
          <w:p w:rsidR="00992244" w:rsidRPr="001A362D" w:rsidRDefault="00992244" w:rsidP="00992244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Myriad Pro" w:hAnsi="Myriad Pro" w:cs="Arial"/>
                <w:sz w:val="20"/>
                <w:szCs w:val="20"/>
              </w:rPr>
            </w:pPr>
            <w:r w:rsidRPr="001A362D">
              <w:rPr>
                <w:rFonts w:ascii="Myriad Pro" w:hAnsi="Myriad Pro" w:cs="Arial"/>
                <w:sz w:val="20"/>
                <w:szCs w:val="20"/>
              </w:rPr>
              <w:t>Maksymalny poziom dofinansowania projektu wynosi:</w:t>
            </w:r>
          </w:p>
          <w:p w:rsidR="00992244" w:rsidRPr="001A362D" w:rsidRDefault="00992244" w:rsidP="002F12B1">
            <w:pPr>
              <w:numPr>
                <w:ilvl w:val="0"/>
                <w:numId w:val="10"/>
              </w:numPr>
              <w:spacing w:before="40" w:after="40"/>
              <w:ind w:left="178" w:hanging="142"/>
              <w:contextualSpacing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1A362D">
              <w:rPr>
                <w:rFonts w:ascii="Myriad Pro" w:hAnsi="Myriad Pro" w:cs="Arial"/>
                <w:sz w:val="20"/>
                <w:szCs w:val="20"/>
              </w:rPr>
              <w:t>55% całkowitych wydatków kwalifikowalnych w przypadku mikro i małych przedsiębiorstw,</w:t>
            </w:r>
          </w:p>
          <w:p w:rsidR="00CA5206" w:rsidRDefault="00992244" w:rsidP="00CA5206">
            <w:pPr>
              <w:numPr>
                <w:ilvl w:val="0"/>
                <w:numId w:val="10"/>
              </w:numPr>
              <w:spacing w:before="40" w:after="40"/>
              <w:ind w:left="178" w:hanging="142"/>
              <w:contextualSpacing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1A362D">
              <w:rPr>
                <w:rFonts w:ascii="Myriad Pro" w:hAnsi="Myriad Pro" w:cs="Arial"/>
                <w:sz w:val="20"/>
                <w:szCs w:val="20"/>
              </w:rPr>
              <w:t>45% całkowitych wydatków kwalifikowalnych w przypadku średnich przedsiębiorstw.</w:t>
            </w:r>
          </w:p>
          <w:p w:rsidR="00C7437D" w:rsidRDefault="00C7437D" w:rsidP="00D76453">
            <w:pPr>
              <w:rPr>
                <w:rFonts w:ascii="Myriad Pro" w:eastAsia="Times New Roman" w:hAnsi="Myriad Pro" w:cs="Arial"/>
                <w:sz w:val="20"/>
                <w:szCs w:val="20"/>
              </w:rPr>
            </w:pPr>
          </w:p>
          <w:p w:rsidR="000D6F9B" w:rsidRPr="00090794" w:rsidRDefault="00090794" w:rsidP="00D76453">
            <w:pPr>
              <w:rPr>
                <w:rFonts w:ascii="Myriad Pro" w:eastAsia="Times New Roman" w:hAnsi="Myriad Pro" w:cs="Arial"/>
                <w:b/>
                <w:sz w:val="20"/>
                <w:szCs w:val="20"/>
              </w:rPr>
            </w:pPr>
            <w:r>
              <w:rPr>
                <w:rFonts w:ascii="Myriad Pro" w:eastAsia="Times New Roman" w:hAnsi="Myriad Pro" w:cs="Arial"/>
                <w:sz w:val="20"/>
                <w:szCs w:val="20"/>
              </w:rPr>
              <w:t xml:space="preserve">Maksymalna kwota dofinansowania projektu wynosi </w:t>
            </w:r>
            <w:r w:rsidRPr="00090794">
              <w:rPr>
                <w:rFonts w:ascii="Myriad Pro" w:eastAsia="Times New Roman" w:hAnsi="Myriad Pro" w:cs="Arial"/>
                <w:b/>
                <w:sz w:val="20"/>
                <w:szCs w:val="20"/>
              </w:rPr>
              <w:t>4 000 000 zł.</w:t>
            </w:r>
          </w:p>
          <w:p w:rsidR="00090794" w:rsidRPr="001A7B86" w:rsidRDefault="00090794" w:rsidP="008C5D7F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882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Spełnienie kryterium jest konieczne do przyznania dofinansowania.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Projekty niespełniające kryterium są odrzucane.</w:t>
            </w:r>
          </w:p>
          <w:p w:rsidR="000D6F9B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:rsidR="00992244" w:rsidRPr="001A7B86" w:rsidRDefault="00992244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362D">
              <w:rPr>
                <w:rFonts w:ascii="Myriad Pro" w:hAnsi="Myriad Pro" w:cs="Arial"/>
                <w:sz w:val="20"/>
                <w:szCs w:val="20"/>
              </w:rPr>
              <w:t>Istnieje możliwość uzupełnienia lub poprawienia wniosku o dofinansowanie w ramach tego kryterium, zgodnie z procedurą i w zakresie uregulowanym w regulaminie konkursu/naboru</w:t>
            </w:r>
            <w:r>
              <w:rPr>
                <w:rFonts w:ascii="Myriad Pro" w:hAnsi="Myriad Pro" w:cs="Arial"/>
                <w:sz w:val="20"/>
                <w:szCs w:val="20"/>
              </w:rPr>
              <w:t>.</w:t>
            </w:r>
          </w:p>
        </w:tc>
      </w:tr>
      <w:tr w:rsidR="000D6F9B" w:rsidRPr="00526D66" w:rsidTr="00F875A6">
        <w:tc>
          <w:tcPr>
            <w:tcW w:w="448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2.</w:t>
            </w:r>
            <w:r w:rsidR="00FD5E47">
              <w:rPr>
                <w:rFonts w:ascii="Myriad Pro" w:hAnsi="Myriad Pro" w:cs="Arial"/>
                <w:sz w:val="20"/>
                <w:szCs w:val="20"/>
              </w:rPr>
              <w:t>4</w:t>
            </w:r>
          </w:p>
        </w:tc>
        <w:tc>
          <w:tcPr>
            <w:tcW w:w="945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Prawidłowość pomocy publicznej</w:t>
            </w:r>
            <w:r w:rsidR="002F72D7">
              <w:rPr>
                <w:rFonts w:ascii="Myriad Pro" w:hAnsi="Myriad Pro" w:cs="Arial"/>
                <w:sz w:val="20"/>
                <w:szCs w:val="20"/>
              </w:rPr>
              <w:t xml:space="preserve">/ de </w:t>
            </w:r>
            <w:proofErr w:type="spellStart"/>
            <w:r w:rsidR="002F72D7">
              <w:rPr>
                <w:rFonts w:ascii="Myriad Pro" w:hAnsi="Myriad Pro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1725" w:type="pct"/>
          </w:tcPr>
          <w:p w:rsidR="00992244" w:rsidRPr="00992244" w:rsidRDefault="000D6F9B" w:rsidP="003058F9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Przy obliczaniu całkowitego wkładu publicznego we właściwy sposób uwzględniono zasady dotyczące pomocy publicznej</w:t>
            </w:r>
            <w:r w:rsidR="003058F9">
              <w:rPr>
                <w:rFonts w:ascii="Myriad Pro" w:hAnsi="Myriad Pro" w:cs="Arial"/>
                <w:sz w:val="20"/>
                <w:szCs w:val="20"/>
              </w:rPr>
              <w:t xml:space="preserve"> oraz pomocy de </w:t>
            </w:r>
            <w:proofErr w:type="spellStart"/>
            <w:r w:rsidR="003058F9">
              <w:rPr>
                <w:rFonts w:ascii="Myriad Pro" w:hAnsi="Myriad Pro" w:cs="Arial"/>
                <w:sz w:val="20"/>
                <w:szCs w:val="20"/>
              </w:rPr>
              <w:t>minimis</w:t>
            </w:r>
            <w:proofErr w:type="spellEnd"/>
            <w:r w:rsidRPr="001A7B86">
              <w:rPr>
                <w:rFonts w:ascii="Myriad Pro" w:hAnsi="Myriad Pro" w:cs="Arial"/>
                <w:sz w:val="20"/>
                <w:szCs w:val="20"/>
              </w:rPr>
              <w:t>, w tym kumulację pomocy.</w:t>
            </w:r>
          </w:p>
          <w:p w:rsidR="00871CBB" w:rsidRDefault="00871CBB" w:rsidP="003058F9">
            <w:pPr>
              <w:jc w:val="both"/>
              <w:rPr>
                <w:rFonts w:ascii="Myriad Pro" w:hAnsi="Myriad Pro" w:cs="Arial"/>
                <w:sz w:val="20"/>
                <w:szCs w:val="20"/>
                <w:lang w:eastAsia="pl-PL"/>
              </w:rPr>
            </w:pPr>
          </w:p>
          <w:p w:rsidR="00871CBB" w:rsidRDefault="00992244" w:rsidP="003058F9">
            <w:pPr>
              <w:jc w:val="both"/>
              <w:rPr>
                <w:rFonts w:ascii="Myriad Pro" w:hAnsi="Myriad Pro" w:cs="Arial"/>
                <w:sz w:val="20"/>
                <w:szCs w:val="20"/>
                <w:lang w:eastAsia="pl-PL"/>
              </w:rPr>
            </w:pPr>
            <w:r w:rsidRPr="00992244">
              <w:rPr>
                <w:rFonts w:ascii="Myriad Pro" w:hAnsi="Myriad Pro" w:cs="Arial"/>
                <w:sz w:val="20"/>
                <w:szCs w:val="20"/>
                <w:lang w:eastAsia="pl-PL"/>
              </w:rPr>
              <w:t xml:space="preserve">W przypadku ubiegania się o pomoc de </w:t>
            </w:r>
            <w:proofErr w:type="spellStart"/>
            <w:r w:rsidRPr="00992244">
              <w:rPr>
                <w:rFonts w:ascii="Myriad Pro" w:hAnsi="Myriad Pro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992244">
              <w:rPr>
                <w:rFonts w:ascii="Myriad Pro" w:hAnsi="Myriad Pro" w:cs="Arial"/>
                <w:sz w:val="20"/>
                <w:szCs w:val="20"/>
                <w:lang w:eastAsia="pl-PL"/>
              </w:rPr>
              <w:t xml:space="preserve"> weryfikowane jest czy kwota pomocy de </w:t>
            </w:r>
            <w:proofErr w:type="spellStart"/>
            <w:r w:rsidRPr="00992244">
              <w:rPr>
                <w:rFonts w:ascii="Myriad Pro" w:hAnsi="Myriad Pro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992244">
              <w:rPr>
                <w:rFonts w:ascii="Myriad Pro" w:hAnsi="Myriad Pro" w:cs="Arial"/>
                <w:sz w:val="20"/>
                <w:szCs w:val="20"/>
                <w:lang w:eastAsia="pl-PL"/>
              </w:rPr>
              <w:t xml:space="preserve">, o którą ubiega się wnioskodawca nie wpłynie na przekroczenie łącznego limitu pomocy de </w:t>
            </w:r>
            <w:proofErr w:type="spellStart"/>
            <w:r w:rsidRPr="00992244">
              <w:rPr>
                <w:rFonts w:ascii="Myriad Pro" w:hAnsi="Myriad Pro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992244">
              <w:rPr>
                <w:rFonts w:ascii="Myriad Pro" w:hAnsi="Myriad Pro" w:cs="Arial"/>
                <w:sz w:val="20"/>
                <w:szCs w:val="20"/>
                <w:lang w:eastAsia="pl-PL"/>
              </w:rPr>
              <w:t xml:space="preserve"> zgodnie z odpowiednimi przepisami prawa.</w:t>
            </w:r>
          </w:p>
          <w:p w:rsidR="00871CBB" w:rsidRDefault="00871CBB" w:rsidP="003058F9">
            <w:pPr>
              <w:jc w:val="both"/>
              <w:rPr>
                <w:rFonts w:ascii="Myriad Pro" w:hAnsi="Myriad Pro" w:cs="Arial"/>
                <w:sz w:val="20"/>
                <w:szCs w:val="20"/>
                <w:lang w:eastAsia="pl-PL"/>
              </w:rPr>
            </w:pPr>
          </w:p>
          <w:p w:rsidR="00992244" w:rsidRPr="001A7B86" w:rsidRDefault="00992244" w:rsidP="003058F9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992244">
              <w:rPr>
                <w:rFonts w:ascii="Myriad Pro" w:hAnsi="Myriad Pro" w:cs="Arial"/>
                <w:sz w:val="20"/>
                <w:szCs w:val="20"/>
                <w:lang w:eastAsia="pl-PL"/>
              </w:rPr>
              <w:t>Kryterium weryfikowane jest na etapie aplikowania, jak również w dniu podpisywania umowy</w:t>
            </w:r>
            <w:r w:rsidRPr="00992244">
              <w:rPr>
                <w:rFonts w:ascii="Myriad Pro" w:hAnsi="Myriad Pro" w:cs="Arial"/>
                <w:bCs/>
                <w:sz w:val="20"/>
                <w:szCs w:val="20"/>
                <w:lang w:eastAsia="pl-PL"/>
              </w:rPr>
              <w:t xml:space="preserve"> o dofinansowanie.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1882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Spełnienie kryterium jest konieczne do przyznania dofinansowania.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Projekty niespełniające kryterium są odrzucane.</w:t>
            </w:r>
          </w:p>
          <w:p w:rsidR="0058323D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:rsidR="0058323D" w:rsidRDefault="0058323D" w:rsidP="0058323D">
            <w:pPr>
              <w:rPr>
                <w:rFonts w:ascii="Myriad Pro" w:hAnsi="Myriad Pro" w:cs="Arial"/>
                <w:sz w:val="20"/>
                <w:szCs w:val="20"/>
              </w:rPr>
            </w:pPr>
          </w:p>
          <w:p w:rsidR="000D6F9B" w:rsidRPr="0058323D" w:rsidRDefault="0058323D" w:rsidP="0058323D">
            <w:pPr>
              <w:rPr>
                <w:rFonts w:ascii="Myriad Pro" w:hAnsi="Myriad Pro" w:cs="Arial"/>
                <w:sz w:val="20"/>
                <w:szCs w:val="20"/>
              </w:rPr>
            </w:pPr>
            <w:r w:rsidRPr="0058323D">
              <w:rPr>
                <w:rFonts w:ascii="Myriad Pro" w:hAnsi="Myriad Pro" w:cs="Arial"/>
                <w:sz w:val="20"/>
                <w:szCs w:val="20"/>
              </w:rPr>
              <w:t>Istnieje możliwość uzupełnienia lub poprawienia wniosku o dofinansowanie w ramach tego kryterium, zgodnie z procedurą i w zakresie uregulowanym w regulaminie konkursu.</w:t>
            </w:r>
          </w:p>
        </w:tc>
      </w:tr>
      <w:tr w:rsidR="000D6F9B" w:rsidRPr="00526D66" w:rsidTr="00F875A6">
        <w:trPr>
          <w:trHeight w:val="1130"/>
        </w:trPr>
        <w:tc>
          <w:tcPr>
            <w:tcW w:w="448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2.</w:t>
            </w:r>
            <w:r w:rsidR="00FD5E47">
              <w:rPr>
                <w:rFonts w:ascii="Myriad Pro" w:hAnsi="Myriad Pro" w:cs="Arial"/>
                <w:sz w:val="20"/>
                <w:szCs w:val="20"/>
              </w:rPr>
              <w:t>5</w:t>
            </w:r>
          </w:p>
        </w:tc>
        <w:tc>
          <w:tcPr>
            <w:tcW w:w="945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Poprawność okresu realizacji</w:t>
            </w:r>
          </w:p>
        </w:tc>
        <w:tc>
          <w:tcPr>
            <w:tcW w:w="1725" w:type="pct"/>
          </w:tcPr>
          <w:p w:rsidR="000D6F9B" w:rsidRPr="001A7B86" w:rsidRDefault="000D6F9B" w:rsidP="00B01B29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Harmonogram projektu został zaplanowany realnie i racjonalnie.</w:t>
            </w:r>
          </w:p>
          <w:p w:rsidR="00DF3D35" w:rsidRDefault="000D6F9B" w:rsidP="00B01B29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Wszystkie etapy projektu wynikają z procesu inwestycyjnego i są logicznie powiązane.</w:t>
            </w:r>
          </w:p>
          <w:p w:rsidR="00B01B29" w:rsidRDefault="00B01B29" w:rsidP="00B01B29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</w:p>
          <w:p w:rsidR="00DF3D35" w:rsidRDefault="00DF3D35" w:rsidP="00B01B29">
            <w:pPr>
              <w:jc w:val="both"/>
              <w:rPr>
                <w:rFonts w:ascii="Myriad Pro" w:hAnsi="Myriad Pro" w:cs="Arial"/>
                <w:sz w:val="20"/>
                <w:szCs w:val="20"/>
                <w:lang w:eastAsia="pl-PL"/>
              </w:rPr>
            </w:pPr>
            <w:r w:rsidRPr="00BA32EE">
              <w:rPr>
                <w:rFonts w:ascii="Myriad Pro" w:hAnsi="Myriad Pro" w:cs="Arial"/>
                <w:sz w:val="20"/>
                <w:szCs w:val="20"/>
                <w:lang w:eastAsia="pl-PL"/>
              </w:rPr>
              <w:t>Okres realizacji projektu nie wykracza poza datę końcową okresu kwalifikowalności określoną w art. 65 ust. 2 Rozporządzenia Parlamentu Europejskiego i Rady (UE) nr 1303/2013 z dnia 17 grudnia 2013 r.</w:t>
            </w:r>
            <w:r w:rsidRPr="00DF3D35">
              <w:rPr>
                <w:rFonts w:ascii="Myriad Pro" w:hAnsi="Myriad Pro" w:cs="Arial"/>
                <w:sz w:val="20"/>
                <w:szCs w:val="20"/>
                <w:lang w:eastAsia="pl-PL"/>
              </w:rPr>
              <w:t xml:space="preserve"> </w:t>
            </w:r>
          </w:p>
          <w:p w:rsidR="0058323D" w:rsidRPr="00DF3D35" w:rsidRDefault="0058323D" w:rsidP="00B01B29">
            <w:pPr>
              <w:jc w:val="both"/>
              <w:rPr>
                <w:rFonts w:ascii="Myriad Pro" w:hAnsi="Myriad Pro" w:cs="Arial"/>
                <w:sz w:val="20"/>
                <w:szCs w:val="20"/>
                <w:lang w:eastAsia="pl-PL"/>
              </w:rPr>
            </w:pPr>
          </w:p>
          <w:p w:rsidR="00DF3D35" w:rsidRPr="00DF3D35" w:rsidRDefault="00DF3D35" w:rsidP="00B01B29">
            <w:pPr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 w:rsidRPr="00DF3D35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Rozpoczęcie realizacji projektu może nastąpić najwcześniej w dniu następującym po dniu złożenia w IZ RPO WZ pisemnego wniosku o przyznanie pomocy.</w:t>
            </w:r>
          </w:p>
          <w:p w:rsidR="00DF3D35" w:rsidRPr="00DF3D35" w:rsidRDefault="00DF3D35" w:rsidP="00B01B29">
            <w:pPr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 w:rsidRPr="00DF3D35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lastRenderedPageBreak/>
              <w:t>Przez rozpoczęcie realizacji projektu należy rozumieć podjęcie jakichkolwiek działań w ramach projektu, niebędących rozpoczęciem prac, w tym zakup gruntu, lub rozpoczęcie prac w ramach projektu, w zależności od tego co nastąpi najpierw. Podjęcie prac przygotowawczych nie stanowi rozpoczęcia realizacji projektu.</w:t>
            </w:r>
          </w:p>
          <w:p w:rsidR="00DF3D35" w:rsidRPr="00DF3D35" w:rsidRDefault="00DF3D35" w:rsidP="00B01B29">
            <w:pPr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 w:rsidRPr="00DF3D35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Przez rozpoczęcie prac należy rozumieć rozpoczęcie robót budowlanych związanych z inwestycją objętą projektem lub pierwsze prawnie wiążące zobowiązanie do zamówienia urządzeń lub inne zobowiązanie, które powoduje, że inwestycja staje się nieodwracalna, w zależności od tego co nastąpi najpierw. Zakupu gruntów ani prac przygotowawczych nie uznaje się za rozpoczęcie prac.</w:t>
            </w:r>
          </w:p>
        </w:tc>
        <w:tc>
          <w:tcPr>
            <w:tcW w:w="1882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Projekty niespełniające kryterium są odrzucane.</w:t>
            </w:r>
          </w:p>
          <w:p w:rsidR="000D6F9B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:rsidR="00DF3D35" w:rsidRDefault="00DF3D35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  <w:p w:rsidR="00DF3D35" w:rsidRPr="001A7B86" w:rsidRDefault="00DF3D35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362D">
              <w:rPr>
                <w:rFonts w:ascii="Myriad Pro" w:hAnsi="Myriad Pro" w:cs="Arial"/>
                <w:sz w:val="20"/>
                <w:szCs w:val="20"/>
              </w:rPr>
              <w:t>Istnieje możliwość uzupełnienia lub poprawienia wniosku o dofinansowanie w ramach tego kryterium, zgodnie z procedurą i w zakresie uregulowany</w:t>
            </w:r>
            <w:r>
              <w:rPr>
                <w:rFonts w:ascii="Myriad Pro" w:hAnsi="Myriad Pro" w:cs="Arial"/>
                <w:sz w:val="20"/>
                <w:szCs w:val="20"/>
              </w:rPr>
              <w:t>m w regulaminie konkursu/naboru</w:t>
            </w:r>
            <w:r w:rsidRPr="001A362D">
              <w:rPr>
                <w:rFonts w:ascii="Myriad Pro" w:hAnsi="Myriad Pro" w:cs="Arial"/>
                <w:sz w:val="20"/>
                <w:szCs w:val="20"/>
              </w:rPr>
              <w:t>.</w:t>
            </w:r>
          </w:p>
        </w:tc>
      </w:tr>
    </w:tbl>
    <w:p w:rsidR="000D6F9B" w:rsidRPr="001A7B86" w:rsidRDefault="000D6F9B" w:rsidP="00144974">
      <w:pPr>
        <w:spacing w:before="120" w:after="120" w:line="240" w:lineRule="auto"/>
        <w:rPr>
          <w:rFonts w:ascii="Myriad Pro" w:hAnsi="Myriad Pro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-14"/>
        <w:tblW w:w="5000" w:type="pct"/>
        <w:tblLook w:val="04A0" w:firstRow="1" w:lastRow="0" w:firstColumn="1" w:lastColumn="0" w:noHBand="0" w:noVBand="1"/>
      </w:tblPr>
      <w:tblGrid>
        <w:gridCol w:w="851"/>
        <w:gridCol w:w="2599"/>
        <w:gridCol w:w="5159"/>
        <w:gridCol w:w="5611"/>
      </w:tblGrid>
      <w:tr w:rsidR="000D6F9B" w:rsidRPr="001A7B86" w:rsidTr="00D76453">
        <w:tc>
          <w:tcPr>
            <w:tcW w:w="5000" w:type="pct"/>
            <w:gridSpan w:val="4"/>
            <w:shd w:val="clear" w:color="auto" w:fill="D9D9D9" w:themeFill="background1" w:themeFillShade="D9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b/>
                <w:sz w:val="20"/>
                <w:szCs w:val="20"/>
              </w:rPr>
              <w:lastRenderedPageBreak/>
              <w:t>Kryteria wykonalności</w:t>
            </w:r>
          </w:p>
        </w:tc>
      </w:tr>
      <w:tr w:rsidR="000D6F9B" w:rsidRPr="001A7B86" w:rsidTr="00D76453">
        <w:tc>
          <w:tcPr>
            <w:tcW w:w="299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Lp.</w:t>
            </w:r>
          </w:p>
        </w:tc>
        <w:tc>
          <w:tcPr>
            <w:tcW w:w="914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Nazwa kryterium</w:t>
            </w:r>
          </w:p>
        </w:tc>
        <w:tc>
          <w:tcPr>
            <w:tcW w:w="1814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Definicja kryterium</w:t>
            </w:r>
          </w:p>
        </w:tc>
        <w:tc>
          <w:tcPr>
            <w:tcW w:w="1973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Opis znaczenia kryterium</w:t>
            </w:r>
          </w:p>
        </w:tc>
      </w:tr>
      <w:tr w:rsidR="000D6F9B" w:rsidRPr="001A7B86" w:rsidTr="00D76453">
        <w:tc>
          <w:tcPr>
            <w:tcW w:w="299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1</w:t>
            </w:r>
          </w:p>
        </w:tc>
        <w:tc>
          <w:tcPr>
            <w:tcW w:w="914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2</w:t>
            </w:r>
          </w:p>
        </w:tc>
        <w:tc>
          <w:tcPr>
            <w:tcW w:w="1814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3</w:t>
            </w:r>
          </w:p>
        </w:tc>
        <w:tc>
          <w:tcPr>
            <w:tcW w:w="1973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4</w:t>
            </w:r>
          </w:p>
        </w:tc>
      </w:tr>
      <w:tr w:rsidR="000D6F9B" w:rsidRPr="00526D66" w:rsidTr="00D76453">
        <w:tc>
          <w:tcPr>
            <w:tcW w:w="299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3.1</w:t>
            </w:r>
          </w:p>
        </w:tc>
        <w:tc>
          <w:tcPr>
            <w:tcW w:w="914" w:type="pct"/>
          </w:tcPr>
          <w:p w:rsidR="000D6F9B" w:rsidRPr="001A7B86" w:rsidRDefault="000D6F9B" w:rsidP="00D76453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Zgodność z przepisami prawa krajowego i unijnego</w:t>
            </w:r>
          </w:p>
        </w:tc>
        <w:tc>
          <w:tcPr>
            <w:tcW w:w="1814" w:type="pct"/>
          </w:tcPr>
          <w:p w:rsidR="000D6F9B" w:rsidRPr="001A7B86" w:rsidRDefault="000D6F9B" w:rsidP="00D76453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Ocenie podlega stan przygotowania projektu do realizacji w istniejącym otoczeniu prawnym.</w:t>
            </w:r>
          </w:p>
          <w:p w:rsidR="000D6F9B" w:rsidRPr="001A7B86" w:rsidRDefault="003B64D7" w:rsidP="00AD7C8B">
            <w:pPr>
              <w:jc w:val="both"/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>Analizie podlega proces pozyskiwania</w:t>
            </w:r>
            <w:r w:rsidRPr="0065475E"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D6F9B"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niezbędnych </w:t>
            </w:r>
            <w:r w:rsidR="00464A5D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zezwoleń na inwestycję, </w:t>
            </w:r>
            <w:r w:rsidR="000D6F9B"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pozwoleń i decyzji w celu osiągnięcia produktów lub usług, które mają być dostarczone w ramach projektu, osiągnięci</w:t>
            </w:r>
            <w:r w:rsidR="00AD7C8B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e</w:t>
            </w:r>
            <w:r w:rsidR="000D6F9B"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 ich w wymaganym planie finansowym oraz zgodnie z wymaganym terminem realizacji. </w:t>
            </w:r>
          </w:p>
          <w:p w:rsidR="000D6F9B" w:rsidRPr="001A7B86" w:rsidRDefault="000D6F9B" w:rsidP="00D76453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Uwzględnienie m. in.:</w:t>
            </w:r>
          </w:p>
          <w:p w:rsidR="000D6F9B" w:rsidRPr="001A7B86" w:rsidRDefault="000D6F9B" w:rsidP="002F12B1">
            <w:pPr>
              <w:pStyle w:val="Akapitzlist"/>
              <w:numPr>
                <w:ilvl w:val="0"/>
                <w:numId w:val="2"/>
              </w:numP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kwestii związanych z uwarunkowaniami wynikającymi z procedur prawa budowlanego </w:t>
            </w:r>
            <w:r w:rsidR="00DF3D35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(jeśli dotyczy)</w:t>
            </w:r>
          </w:p>
          <w:p w:rsidR="000D6F9B" w:rsidRDefault="000D6F9B" w:rsidP="002F12B1">
            <w:pPr>
              <w:pStyle w:val="Akapitzlist"/>
              <w:numPr>
                <w:ilvl w:val="0"/>
                <w:numId w:val="2"/>
              </w:numP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posiadania ewentualnych koncesji,</w:t>
            </w:r>
            <w:r w:rsidR="003B64D7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 pozwoleń</w:t>
            </w:r>
            <w:r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 </w:t>
            </w:r>
            <w:r w:rsidR="00EF624C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- </w:t>
            </w:r>
            <w:r w:rsidR="00DF3D35" w:rsidRPr="00DF3D35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jeśli są niezbędne w celu realizacji projektu</w:t>
            </w:r>
            <w:r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.</w:t>
            </w:r>
          </w:p>
          <w:p w:rsidR="00EF624C" w:rsidRPr="001A7B86" w:rsidRDefault="00EF624C" w:rsidP="00EF624C">
            <w:pPr>
              <w:pStyle w:val="Akapitzlist"/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</w:p>
        </w:tc>
        <w:tc>
          <w:tcPr>
            <w:tcW w:w="1973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Spełnienie kryterium jest konieczne do przyznania dofinansowania.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Projekty niespełniające kryterium są odrzucane.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0D6F9B" w:rsidRPr="00526D66" w:rsidTr="00D76453">
        <w:tc>
          <w:tcPr>
            <w:tcW w:w="299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3.2</w:t>
            </w:r>
          </w:p>
        </w:tc>
        <w:tc>
          <w:tcPr>
            <w:tcW w:w="914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Zdolność finansowa</w:t>
            </w:r>
          </w:p>
        </w:tc>
        <w:tc>
          <w:tcPr>
            <w:tcW w:w="1814" w:type="pct"/>
          </w:tcPr>
          <w:p w:rsidR="00965E6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Wnioskodawca zapewni niezbędne środki finansowe do realizacji projektu, co wynika z przedstawionego planu finansowego. </w:t>
            </w:r>
          </w:p>
          <w:p w:rsidR="00DF3D35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Sytuacja finansowa Wnioskodawcy daje gwarancję realizacji przedsięwzięcia w terminie określonym we wniosku o dofinansowanie. </w:t>
            </w:r>
          </w:p>
          <w:p w:rsidR="000D6F9B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Wnioskodawca zapewni środki finansowe do</w:t>
            </w:r>
            <w:r w:rsidR="00DF3D35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t>utrzymywania projektu w okresie trwałości.</w:t>
            </w:r>
          </w:p>
          <w:p w:rsidR="00DF3D35" w:rsidRPr="001A7B86" w:rsidRDefault="00DF3D35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362D">
              <w:rPr>
                <w:rFonts w:ascii="Myriad Pro" w:hAnsi="Myriad Pro" w:cs="Arial"/>
                <w:sz w:val="20"/>
                <w:szCs w:val="20"/>
              </w:rPr>
              <w:t>Ocenie podlegać będzie, czy założenia do analizy finansowej i ekonomicznej są poprawne i rzetelne.</w:t>
            </w:r>
          </w:p>
        </w:tc>
        <w:tc>
          <w:tcPr>
            <w:tcW w:w="1973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Spełnienie kryterium jest konieczne do przyznania dofinansowania.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Projekty niespełniające kryterium są odrzucane.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0D6F9B" w:rsidRPr="00526D66" w:rsidTr="00D76453">
        <w:tc>
          <w:tcPr>
            <w:tcW w:w="299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3.3</w:t>
            </w:r>
          </w:p>
        </w:tc>
        <w:tc>
          <w:tcPr>
            <w:tcW w:w="914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Zdolność operacyjna</w:t>
            </w:r>
          </w:p>
        </w:tc>
        <w:tc>
          <w:tcPr>
            <w:tcW w:w="1814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Wnioskodawca gwarantuje zdolności organizacyjne do realizacji projektu zgodnie z jego celem.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Wnioskodawca zapewnia zasoby techniczne, kadrowe i wiedzę umożliwiającą terminową realizację projektu oraz gwarantujące utrzymanie trwałości projektu, w szczególności jego rezultatów.</w:t>
            </w:r>
          </w:p>
        </w:tc>
        <w:tc>
          <w:tcPr>
            <w:tcW w:w="1973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Spełnienie kryterium jest konieczne do przyznania dofinansowania.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Projekty niespełniające kryterium są odrzucane.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0D6F9B" w:rsidRPr="00526D66" w:rsidTr="00D76453">
        <w:tc>
          <w:tcPr>
            <w:tcW w:w="299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3.4</w:t>
            </w:r>
          </w:p>
        </w:tc>
        <w:tc>
          <w:tcPr>
            <w:tcW w:w="914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Wykonalność techniczna/technologiczna</w:t>
            </w:r>
          </w:p>
        </w:tc>
        <w:tc>
          <w:tcPr>
            <w:tcW w:w="1814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Projekt jest wykonalny pod względem technicznym. Zaproponowane rozwiązania techniczne/ technologiczne są optymalne i umożliwiają realizację projektu zgodnie z zakładanym harmonogramem. </w:t>
            </w:r>
          </w:p>
        </w:tc>
        <w:tc>
          <w:tcPr>
            <w:tcW w:w="1973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Spełnienie kryterium jest konieczne do przyznania dofinansowania.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Projekty niespełniające kryterium są odrzucane.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0D6F9B" w:rsidRPr="00526D66" w:rsidTr="00965E66">
        <w:trPr>
          <w:trHeight w:val="3966"/>
        </w:trPr>
        <w:tc>
          <w:tcPr>
            <w:tcW w:w="299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lastRenderedPageBreak/>
              <w:t xml:space="preserve">3.5 </w:t>
            </w:r>
          </w:p>
        </w:tc>
        <w:tc>
          <w:tcPr>
            <w:tcW w:w="914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Opłacalność realizacji projektu</w:t>
            </w:r>
          </w:p>
        </w:tc>
        <w:tc>
          <w:tcPr>
            <w:tcW w:w="1814" w:type="pct"/>
          </w:tcPr>
          <w:p w:rsidR="00647D78" w:rsidRPr="001A362D" w:rsidRDefault="00647D78" w:rsidP="009C203F">
            <w:pPr>
              <w:autoSpaceDE w:val="0"/>
              <w:autoSpaceDN w:val="0"/>
              <w:adjustRightInd w:val="0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1A362D">
              <w:rPr>
                <w:rFonts w:ascii="Myriad Pro" w:hAnsi="Myriad Pro" w:cs="Arial"/>
                <w:sz w:val="20"/>
                <w:szCs w:val="20"/>
              </w:rPr>
              <w:t>W ramach kryterium weryfikacji podlega opłacalność projektu.</w:t>
            </w:r>
          </w:p>
          <w:p w:rsidR="000D6F9B" w:rsidRPr="001A7B86" w:rsidRDefault="000D6F9B" w:rsidP="009C203F">
            <w:pPr>
              <w:autoSpaceDE w:val="0"/>
              <w:autoSpaceDN w:val="0"/>
              <w:adjustRightInd w:val="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Realizacja projektu jest uzasadniona z punktu widzenia biznesowego.</w:t>
            </w:r>
          </w:p>
          <w:p w:rsidR="000D6F9B" w:rsidRPr="001A7B86" w:rsidRDefault="000D6F9B" w:rsidP="009C203F">
            <w:pPr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sz w:val="20"/>
                <w:szCs w:val="20"/>
              </w:rPr>
              <w:t>Działalność prowadzona w wyniku realizacji projektu będzie rentowna (nastąpi poprawa wyników firmy, projekt przyniesie przedsiębiorcy zyski).</w:t>
            </w:r>
          </w:p>
          <w:p w:rsidR="00647D78" w:rsidRPr="00647D78" w:rsidRDefault="000D6F9B" w:rsidP="009C203F">
            <w:pPr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 w:rsidRPr="001A7B86">
              <w:rPr>
                <w:rFonts w:ascii="Myriad Pro" w:eastAsia="Times New Roman" w:hAnsi="Myriad Pro" w:cs="Arial"/>
                <w:sz w:val="20"/>
                <w:szCs w:val="20"/>
              </w:rPr>
              <w:t>Projekcja spodziewanego przychodu oraz kosztów związanych z oferowaniem na rynku produktu/usługi wytworzonego w wyniku realizacji projektu bazuje na racjonalnych, aktualnych i realistycznych  przesłankach</w:t>
            </w:r>
            <w:r w:rsidR="00647D78"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  <w:r w:rsidR="00647D78" w:rsidRPr="00647D78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 i odnosi się do okresu realizacji oraz okresu 5 lat po zakończeniu realizacji projektu.</w:t>
            </w:r>
          </w:p>
          <w:p w:rsidR="00BA32EE" w:rsidRDefault="00BA32EE" w:rsidP="00BA32EE">
            <w:pPr>
              <w:rPr>
                <w:rFonts w:ascii="Myriad Pro" w:eastAsia="Times New Roman" w:hAnsi="Myriad Pro" w:cs="Arial"/>
                <w:sz w:val="20"/>
                <w:szCs w:val="20"/>
              </w:rPr>
            </w:pPr>
          </w:p>
          <w:p w:rsidR="000D6F9B" w:rsidRPr="00BA32EE" w:rsidRDefault="009C203F" w:rsidP="00EF624C">
            <w:pPr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BA32EE">
              <w:rPr>
                <w:rFonts w:ascii="Myriad Pro" w:eastAsia="Times New Roman" w:hAnsi="Myriad Pro" w:cs="Arial"/>
                <w:sz w:val="20"/>
                <w:szCs w:val="20"/>
              </w:rPr>
              <w:t>Uwzględnienie: a</w:t>
            </w:r>
            <w:r w:rsidR="00EF624C">
              <w:rPr>
                <w:rFonts w:ascii="Myriad Pro" w:eastAsia="Times New Roman" w:hAnsi="Myriad Pro" w:cs="Arial"/>
                <w:sz w:val="20"/>
                <w:szCs w:val="20"/>
              </w:rPr>
              <w:t xml:space="preserve">naliz, parametrów finansowych i </w:t>
            </w:r>
            <w:r w:rsidRPr="00BA32EE">
              <w:rPr>
                <w:rFonts w:ascii="Myriad Pro" w:eastAsia="Times New Roman" w:hAnsi="Myriad Pro" w:cs="Arial"/>
                <w:sz w:val="20"/>
                <w:szCs w:val="20"/>
              </w:rPr>
              <w:t>założeń/wyjaśnień przyjętych przez wnioskodawcę, specyfiki branży, sytuacji i tendencji w danym sektorze</w:t>
            </w:r>
          </w:p>
        </w:tc>
        <w:tc>
          <w:tcPr>
            <w:tcW w:w="1973" w:type="pct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Spełnienie kryterium jest konieczne do przyznania dofinansowania.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Projekty niespełniające kryterium są odrzucane.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0D6F9B" w:rsidRDefault="000D6F9B">
      <w:pPr>
        <w:rPr>
          <w:rFonts w:ascii="Myriad Pro" w:hAnsi="Myriad Pro"/>
          <w:sz w:val="20"/>
          <w:szCs w:val="20"/>
        </w:rPr>
      </w:pPr>
    </w:p>
    <w:p w:rsidR="008A60A1" w:rsidRDefault="008A60A1">
      <w:pPr>
        <w:rPr>
          <w:rFonts w:ascii="Myriad Pro" w:hAnsi="Myriad Pro"/>
          <w:sz w:val="20"/>
          <w:szCs w:val="20"/>
        </w:rPr>
      </w:pPr>
    </w:p>
    <w:p w:rsidR="008A60A1" w:rsidRDefault="008A60A1">
      <w:pPr>
        <w:rPr>
          <w:rFonts w:ascii="Myriad Pro" w:hAnsi="Myriad Pro"/>
          <w:sz w:val="20"/>
          <w:szCs w:val="20"/>
        </w:rPr>
      </w:pPr>
    </w:p>
    <w:p w:rsidR="008A60A1" w:rsidRDefault="008A60A1">
      <w:pPr>
        <w:rPr>
          <w:rFonts w:ascii="Myriad Pro" w:hAnsi="Myriad Pro"/>
          <w:sz w:val="20"/>
          <w:szCs w:val="20"/>
        </w:rPr>
      </w:pPr>
    </w:p>
    <w:p w:rsidR="008A60A1" w:rsidRDefault="008A60A1">
      <w:pPr>
        <w:rPr>
          <w:rFonts w:ascii="Myriad Pro" w:hAnsi="Myriad Pro"/>
          <w:sz w:val="20"/>
          <w:szCs w:val="20"/>
        </w:rPr>
      </w:pPr>
    </w:p>
    <w:p w:rsidR="008A60A1" w:rsidRDefault="008A60A1">
      <w:pPr>
        <w:rPr>
          <w:rFonts w:ascii="Myriad Pro" w:hAnsi="Myriad Pro"/>
          <w:sz w:val="20"/>
          <w:szCs w:val="20"/>
        </w:rPr>
      </w:pPr>
    </w:p>
    <w:p w:rsidR="008A60A1" w:rsidRDefault="008A60A1">
      <w:pPr>
        <w:rPr>
          <w:rFonts w:ascii="Myriad Pro" w:hAnsi="Myriad Pro"/>
          <w:sz w:val="20"/>
          <w:szCs w:val="20"/>
        </w:rPr>
      </w:pPr>
    </w:p>
    <w:p w:rsidR="008A60A1" w:rsidRDefault="008A60A1">
      <w:pPr>
        <w:rPr>
          <w:rFonts w:ascii="Myriad Pro" w:hAnsi="Myriad Pro"/>
          <w:sz w:val="20"/>
          <w:szCs w:val="20"/>
        </w:rPr>
      </w:pPr>
    </w:p>
    <w:p w:rsidR="00965E66" w:rsidRDefault="00965E66">
      <w:pPr>
        <w:rPr>
          <w:rFonts w:ascii="Myriad Pro" w:hAnsi="Myriad Pro"/>
          <w:sz w:val="20"/>
          <w:szCs w:val="20"/>
        </w:rPr>
      </w:pPr>
    </w:p>
    <w:p w:rsidR="00965E66" w:rsidRPr="001A7B86" w:rsidRDefault="00965E66">
      <w:pPr>
        <w:rPr>
          <w:rFonts w:ascii="Myriad Pro" w:hAnsi="Myriad Pro"/>
          <w:sz w:val="20"/>
          <w:szCs w:val="20"/>
        </w:rPr>
      </w:pPr>
    </w:p>
    <w:p w:rsidR="000D6F9B" w:rsidRPr="001A7B86" w:rsidRDefault="000D6F9B">
      <w:pPr>
        <w:rPr>
          <w:rFonts w:ascii="Myriad Pro" w:hAnsi="Myriad Pro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5"/>
        <w:gridCol w:w="2089"/>
        <w:gridCol w:w="8864"/>
        <w:gridCol w:w="2772"/>
      </w:tblGrid>
      <w:tr w:rsidR="000D6F9B" w:rsidRPr="001A7B86" w:rsidTr="00D76453">
        <w:trPr>
          <w:tblHeader/>
        </w:trPr>
        <w:tc>
          <w:tcPr>
            <w:tcW w:w="14220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b/>
                <w:sz w:val="20"/>
                <w:szCs w:val="20"/>
              </w:rPr>
              <w:lastRenderedPageBreak/>
              <w:t xml:space="preserve">Kryteria jakości </w:t>
            </w:r>
          </w:p>
        </w:tc>
      </w:tr>
      <w:tr w:rsidR="000D6F9B" w:rsidRPr="001A7B86" w:rsidTr="00D76453">
        <w:trPr>
          <w:tblHeader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Lp.</w:t>
            </w: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auto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Nazwa kryterium</w:t>
            </w:r>
          </w:p>
        </w:tc>
        <w:tc>
          <w:tcPr>
            <w:tcW w:w="8864" w:type="dxa"/>
            <w:tcBorders>
              <w:bottom w:val="single" w:sz="4" w:space="0" w:color="auto"/>
            </w:tcBorders>
            <w:shd w:val="clear" w:color="auto" w:fill="auto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Definicja kryterium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shd w:val="clear" w:color="auto" w:fill="auto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Opis znaczenia kryterium</w:t>
            </w:r>
          </w:p>
        </w:tc>
      </w:tr>
      <w:tr w:rsidR="000D6F9B" w:rsidRPr="001A7B86" w:rsidTr="00D76453">
        <w:trPr>
          <w:trHeight w:val="453"/>
          <w:tblHeader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1</w:t>
            </w: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auto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2</w:t>
            </w:r>
          </w:p>
        </w:tc>
        <w:tc>
          <w:tcPr>
            <w:tcW w:w="8864" w:type="dxa"/>
            <w:tcBorders>
              <w:bottom w:val="single" w:sz="4" w:space="0" w:color="auto"/>
            </w:tcBorders>
            <w:shd w:val="clear" w:color="auto" w:fill="auto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3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shd w:val="clear" w:color="auto" w:fill="auto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4</w:t>
            </w:r>
          </w:p>
        </w:tc>
      </w:tr>
      <w:tr w:rsidR="000D6F9B" w:rsidRPr="001A7B86" w:rsidTr="00ED1E07">
        <w:trPr>
          <w:trHeight w:val="2698"/>
        </w:trPr>
        <w:tc>
          <w:tcPr>
            <w:tcW w:w="495" w:type="dxa"/>
            <w:vMerge w:val="restart"/>
            <w:shd w:val="clear" w:color="auto" w:fill="auto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4.1</w:t>
            </w:r>
          </w:p>
        </w:tc>
        <w:tc>
          <w:tcPr>
            <w:tcW w:w="2089" w:type="dxa"/>
            <w:vMerge w:val="restart"/>
            <w:shd w:val="clear" w:color="auto" w:fill="auto"/>
          </w:tcPr>
          <w:p w:rsidR="000D6F9B" w:rsidRPr="001A7B86" w:rsidRDefault="000D6F9B" w:rsidP="00D76453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Odpowiedniość / Adekwatność / Trafność </w:t>
            </w:r>
          </w:p>
        </w:tc>
        <w:tc>
          <w:tcPr>
            <w:tcW w:w="8864" w:type="dxa"/>
            <w:shd w:val="clear" w:color="auto" w:fill="auto"/>
          </w:tcPr>
          <w:p w:rsidR="000D6F9B" w:rsidRPr="001A7B86" w:rsidRDefault="000D6F9B" w:rsidP="00D76453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  <w:u w:val="single"/>
              </w:rPr>
            </w:pPr>
            <w:r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  <w:u w:val="single"/>
              </w:rPr>
              <w:t xml:space="preserve">Wpływ projektu na </w:t>
            </w:r>
            <w:r w:rsidR="00211604">
              <w:rPr>
                <w:rFonts w:ascii="Myriad Pro" w:eastAsia="Times New Roman" w:hAnsi="Myriad Pro" w:cs="Arial"/>
                <w:color w:val="000000"/>
                <w:sz w:val="20"/>
                <w:szCs w:val="20"/>
                <w:u w:val="single"/>
              </w:rPr>
              <w:t xml:space="preserve">stopień innowacyjności </w:t>
            </w:r>
            <w:r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  <w:u w:val="single"/>
              </w:rPr>
              <w:t xml:space="preserve">gospodarki regionu </w:t>
            </w:r>
          </w:p>
          <w:p w:rsidR="000D6F9B" w:rsidRPr="001A7B86" w:rsidRDefault="000D6F9B" w:rsidP="00D76453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</w:p>
          <w:p w:rsidR="0015749A" w:rsidRPr="0015749A" w:rsidRDefault="000D6F9B" w:rsidP="008C5D7F">
            <w:pPr>
              <w:jc w:val="both"/>
              <w:rPr>
                <w:rFonts w:ascii="Myriad Pro" w:eastAsia="Times New Roman" w:hAnsi="Myriad Pro" w:cs="Arial"/>
                <w:i/>
                <w:color w:val="000000"/>
                <w:sz w:val="20"/>
                <w:szCs w:val="20"/>
                <w:lang w:eastAsia="pl-PL"/>
              </w:rPr>
            </w:pPr>
            <w:r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Punkty przyznawane są za stopień, w jakim cele projektu odpowiadają zmieniającym się potrzebom i priorytetom na szczeblu regionalnym lub lokalnym</w:t>
            </w:r>
            <w:r w:rsidR="006474B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 </w:t>
            </w:r>
            <w:r w:rsidR="00211604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w zakresie</w:t>
            </w:r>
            <w:r w:rsidR="008C5D7F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5749A" w:rsidRPr="0015749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>innowacyjnoś</w:t>
            </w:r>
            <w:r w:rsidR="008C5D7F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>ci</w:t>
            </w:r>
            <w:r w:rsidR="0015749A" w:rsidRPr="0015749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 xml:space="preserve">  zachodniopomorskiej gospodarki</w:t>
            </w:r>
            <w:r w:rsidR="008C5D7F"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>.</w:t>
            </w:r>
          </w:p>
          <w:p w:rsidR="00211604" w:rsidRDefault="008C5D7F" w:rsidP="008C5D7F">
            <w:pPr>
              <w:tabs>
                <w:tab w:val="left" w:pos="1204"/>
              </w:tabs>
              <w:contextualSpacing/>
              <w:jc w:val="both"/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>P</w:t>
            </w:r>
            <w:r w:rsidR="0015749A" w:rsidRPr="0015749A"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>oziom innowacyjności</w:t>
            </w:r>
            <w:r w:rsidR="006474B6"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5749A" w:rsidRPr="0015749A"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>wdrażanych w projekcie rozwiązań ma znaczenie dla rozwoju zachodniopomorskiej gospodarki</w:t>
            </w:r>
            <w:r w:rsidR="006474B6"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 xml:space="preserve"> -</w:t>
            </w:r>
            <w:r w:rsidR="00211604"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74B6"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 xml:space="preserve">w szczególności dla branż będących inteligentnymi specjalizacjami regionu - </w:t>
            </w:r>
            <w:r w:rsidR="0015749A" w:rsidRPr="0015749A"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 xml:space="preserve"> dla jej unowocześnienia i poprawy konkurencyjności regionu na tle kraju i w skali międzynarodowej</w:t>
            </w:r>
            <w:r w:rsidR="0015749A" w:rsidRPr="0015749A">
              <w:rPr>
                <w:rFonts w:ascii="Myriad Pro" w:hAnsi="Myriad Pro" w:cs="Arial"/>
                <w:sz w:val="20"/>
                <w:szCs w:val="20"/>
                <w:lang w:eastAsia="pl-PL"/>
              </w:rPr>
              <w:t xml:space="preserve"> oraz projekt koresponduje ze wskaźnikiem strategicznym określonym w RPO WZ 2014-2020</w:t>
            </w:r>
            <w:r w:rsidR="0015749A" w:rsidRPr="0015749A"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 xml:space="preserve"> właściwym dla PI 3c </w:t>
            </w:r>
            <w:r w:rsidR="0015749A" w:rsidRPr="0015749A">
              <w:rPr>
                <w:rFonts w:ascii="Myriad Pro" w:eastAsia="Times New Roman" w:hAnsi="Myriad Pro" w:cs="Arial"/>
                <w:i/>
                <w:color w:val="000000"/>
                <w:sz w:val="20"/>
                <w:szCs w:val="20"/>
                <w:lang w:eastAsia="pl-PL"/>
              </w:rPr>
              <w:t>„Średni udział przedsiębiorstw innowacyjnych w ogólnej liczbie przedsiębiorstw przemysłowych i z sektora usług”</w:t>
            </w:r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>.</w:t>
            </w:r>
          </w:p>
          <w:p w:rsidR="00211604" w:rsidRDefault="00211604" w:rsidP="00211604">
            <w:pPr>
              <w:tabs>
                <w:tab w:val="left" w:pos="1204"/>
              </w:tabs>
              <w:contextualSpacing/>
              <w:jc w:val="both"/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15749A" w:rsidRPr="00416BB0" w:rsidRDefault="006474B6" w:rsidP="00211604">
            <w:pPr>
              <w:tabs>
                <w:tab w:val="left" w:pos="1204"/>
              </w:tabs>
              <w:contextualSpacing/>
              <w:jc w:val="both"/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</w:pPr>
            <w:r w:rsidRPr="00416BB0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 xml:space="preserve">Należy uwzględnić  aspekty takie jak </w:t>
            </w:r>
            <w:r w:rsidR="009F53EC" w:rsidRPr="00416BB0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 xml:space="preserve">zakładane wdrożenie </w:t>
            </w:r>
            <w:r w:rsidRPr="00416BB0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 xml:space="preserve">wyników B+R, nowatorstwo zastosowanych rozwiązań, </w:t>
            </w:r>
            <w:r w:rsidR="009F53EC" w:rsidRPr="00416BB0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 xml:space="preserve">czy przedsięwzięcie jest konsekwencją dotychczasowej </w:t>
            </w:r>
            <w:r w:rsidRPr="00416BB0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>współprac</w:t>
            </w:r>
            <w:r w:rsidR="009F53EC" w:rsidRPr="00416BB0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>y</w:t>
            </w:r>
            <w:r w:rsidRPr="00416BB0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 xml:space="preserve"> z jednostkami naukowymi</w:t>
            </w:r>
            <w:r w:rsidR="009F53EC" w:rsidRPr="00416BB0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 xml:space="preserve"> lub zakłada taką współpracę w związku z projektem</w:t>
            </w:r>
            <w:r w:rsidRPr="00416BB0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  <w:t>.</w:t>
            </w:r>
          </w:p>
          <w:p w:rsidR="006474B6" w:rsidRPr="00416BB0" w:rsidRDefault="006474B6" w:rsidP="006474B6">
            <w:pPr>
              <w:tabs>
                <w:tab w:val="left" w:pos="1204"/>
              </w:tabs>
              <w:ind w:left="720"/>
              <w:contextualSpacing/>
              <w:jc w:val="both"/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211604" w:rsidRPr="00416BB0" w:rsidRDefault="009C3336" w:rsidP="00211604">
            <w:pPr>
              <w:tabs>
                <w:tab w:val="left" w:pos="1204"/>
              </w:tabs>
              <w:jc w:val="both"/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</w:pPr>
            <w:r w:rsidRPr="00416BB0"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 xml:space="preserve">Punkty przyznawane są </w:t>
            </w:r>
            <w:r w:rsidR="00211604" w:rsidRPr="00416BB0"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>w skali od 1 do 5 przy czym liczba przyznanych punktów oznacza, że projekt spełnia kryterium w stopniu:</w:t>
            </w:r>
          </w:p>
          <w:p w:rsidR="00211604" w:rsidRPr="00416BB0" w:rsidRDefault="00211604" w:rsidP="00DF38E2">
            <w:pPr>
              <w:pStyle w:val="Akapitzlist"/>
              <w:numPr>
                <w:ilvl w:val="0"/>
                <w:numId w:val="30"/>
              </w:numPr>
              <w:tabs>
                <w:tab w:val="left" w:pos="1204"/>
              </w:tabs>
              <w:ind w:left="720"/>
              <w:rPr>
                <w:rFonts w:ascii="Myriad Pro" w:hAnsi="Myriad Pro" w:cs="Arial"/>
                <w:color w:val="000000" w:themeColor="text1"/>
                <w:sz w:val="20"/>
                <w:szCs w:val="20"/>
              </w:rPr>
            </w:pPr>
            <w:r w:rsidRPr="00416BB0"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t>doskonałym</w:t>
            </w:r>
            <w:r w:rsidR="00DF38E2" w:rsidRPr="00416BB0"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t xml:space="preserve"> </w:t>
            </w:r>
            <w:r w:rsidR="00DF38E2" w:rsidRPr="00416BB0">
              <w:rPr>
                <w:rFonts w:ascii="Myriad Pro" w:eastAsia="Times New Roman" w:hAnsi="Myriad Pro" w:cs="Arial"/>
                <w:sz w:val="20"/>
                <w:szCs w:val="20"/>
              </w:rPr>
              <w:t>–</w:t>
            </w:r>
            <w:r w:rsidR="00DF38E2" w:rsidRPr="00416BB0"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t xml:space="preserve"> </w:t>
            </w:r>
            <w:r w:rsidR="00DF38E2" w:rsidRPr="00416BB0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</w:rPr>
              <w:t>5 pkt</w:t>
            </w:r>
            <w:r w:rsidR="00DB09E9" w:rsidRPr="00416BB0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</w:rPr>
              <w:t>.</w:t>
            </w:r>
          </w:p>
          <w:p w:rsidR="00211604" w:rsidRPr="00416BB0" w:rsidRDefault="00211604" w:rsidP="00DF38E2">
            <w:pPr>
              <w:pStyle w:val="Akapitzlist"/>
              <w:numPr>
                <w:ilvl w:val="0"/>
                <w:numId w:val="30"/>
              </w:numPr>
              <w:tabs>
                <w:tab w:val="left" w:pos="1204"/>
              </w:tabs>
              <w:ind w:left="720"/>
              <w:rPr>
                <w:rFonts w:ascii="Myriad Pro" w:hAnsi="Myriad Pro" w:cs="Arial"/>
                <w:color w:val="000000" w:themeColor="text1"/>
                <w:sz w:val="20"/>
                <w:szCs w:val="20"/>
              </w:rPr>
            </w:pPr>
            <w:r w:rsidRPr="00416BB0"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t>bardzo dobrym</w:t>
            </w:r>
            <w:r w:rsidR="00DF38E2" w:rsidRPr="00416BB0"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t xml:space="preserve"> </w:t>
            </w:r>
            <w:r w:rsidR="00DF38E2" w:rsidRPr="00416BB0">
              <w:rPr>
                <w:rFonts w:ascii="Myriad Pro" w:eastAsia="Times New Roman" w:hAnsi="Myriad Pro" w:cs="Arial"/>
                <w:sz w:val="20"/>
                <w:szCs w:val="20"/>
              </w:rPr>
              <w:t>–</w:t>
            </w:r>
            <w:r w:rsidR="00DF38E2" w:rsidRPr="00416BB0"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t xml:space="preserve"> </w:t>
            </w:r>
            <w:r w:rsidR="00DF38E2" w:rsidRPr="00416BB0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</w:rPr>
              <w:t>4 pkt</w:t>
            </w:r>
            <w:r w:rsidR="00DB09E9" w:rsidRPr="00416BB0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</w:rPr>
              <w:t>.</w:t>
            </w:r>
          </w:p>
          <w:p w:rsidR="00211604" w:rsidRPr="00416BB0" w:rsidRDefault="00211604" w:rsidP="00DF38E2">
            <w:pPr>
              <w:pStyle w:val="Akapitzlist"/>
              <w:numPr>
                <w:ilvl w:val="0"/>
                <w:numId w:val="30"/>
              </w:numPr>
              <w:tabs>
                <w:tab w:val="left" w:pos="1204"/>
              </w:tabs>
              <w:ind w:left="720"/>
              <w:rPr>
                <w:rFonts w:ascii="Myriad Pro" w:hAnsi="Myriad Pro" w:cs="Arial"/>
                <w:color w:val="000000" w:themeColor="text1"/>
                <w:sz w:val="20"/>
                <w:szCs w:val="20"/>
              </w:rPr>
            </w:pPr>
            <w:r w:rsidRPr="00416BB0"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t>dobrym</w:t>
            </w:r>
            <w:r w:rsidR="00DF38E2" w:rsidRPr="00416BB0"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t xml:space="preserve"> </w:t>
            </w:r>
            <w:r w:rsidR="00DF38E2" w:rsidRPr="00416BB0">
              <w:rPr>
                <w:rFonts w:ascii="Myriad Pro" w:eastAsia="Times New Roman" w:hAnsi="Myriad Pro" w:cs="Arial"/>
                <w:sz w:val="20"/>
                <w:szCs w:val="20"/>
              </w:rPr>
              <w:t>–</w:t>
            </w:r>
            <w:r w:rsidR="00DF38E2" w:rsidRPr="00416BB0"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t xml:space="preserve"> </w:t>
            </w:r>
            <w:r w:rsidR="00DF38E2" w:rsidRPr="00416BB0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</w:rPr>
              <w:t>3 pkt</w:t>
            </w:r>
            <w:r w:rsidR="00DB09E9" w:rsidRPr="00416BB0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</w:rPr>
              <w:t>.</w:t>
            </w:r>
          </w:p>
          <w:p w:rsidR="00211604" w:rsidRPr="00416BB0" w:rsidRDefault="00211604" w:rsidP="00DF38E2">
            <w:pPr>
              <w:pStyle w:val="Akapitzlist"/>
              <w:numPr>
                <w:ilvl w:val="0"/>
                <w:numId w:val="30"/>
              </w:numPr>
              <w:tabs>
                <w:tab w:val="left" w:pos="1204"/>
              </w:tabs>
              <w:ind w:left="720"/>
              <w:rPr>
                <w:rFonts w:ascii="Myriad Pro" w:hAnsi="Myriad Pro" w:cs="Arial"/>
                <w:color w:val="000000" w:themeColor="text1"/>
                <w:sz w:val="20"/>
                <w:szCs w:val="20"/>
              </w:rPr>
            </w:pPr>
            <w:r w:rsidRPr="00416BB0"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t xml:space="preserve">przeciętnym </w:t>
            </w:r>
            <w:r w:rsidR="00DF38E2" w:rsidRPr="00416BB0">
              <w:rPr>
                <w:rFonts w:ascii="Myriad Pro" w:eastAsia="Times New Roman" w:hAnsi="Myriad Pro" w:cs="Arial"/>
                <w:sz w:val="20"/>
                <w:szCs w:val="20"/>
              </w:rPr>
              <w:t>–</w:t>
            </w:r>
            <w:r w:rsidR="00DF38E2" w:rsidRPr="00416BB0"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t xml:space="preserve"> </w:t>
            </w:r>
            <w:r w:rsidR="00DF38E2" w:rsidRPr="00416BB0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</w:rPr>
              <w:t>2 pkt</w:t>
            </w:r>
            <w:r w:rsidR="00DB09E9" w:rsidRPr="00416BB0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</w:rPr>
              <w:t>.</w:t>
            </w:r>
          </w:p>
          <w:p w:rsidR="000D6F9B" w:rsidRPr="0081171C" w:rsidRDefault="00211604" w:rsidP="00DF38E2">
            <w:pPr>
              <w:pStyle w:val="Akapitzlist"/>
              <w:numPr>
                <w:ilvl w:val="0"/>
                <w:numId w:val="30"/>
              </w:numPr>
              <w:tabs>
                <w:tab w:val="left" w:pos="1204"/>
              </w:tabs>
              <w:ind w:left="720"/>
              <w:rPr>
                <w:rFonts w:eastAsia="Times New Roman"/>
              </w:rPr>
            </w:pPr>
            <w:r w:rsidRPr="00416BB0"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t>niskim</w:t>
            </w:r>
            <w:r w:rsidRPr="00416BB0"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F38E2" w:rsidRPr="00416BB0">
              <w:rPr>
                <w:rFonts w:ascii="Myriad Pro" w:eastAsia="Times New Roman" w:hAnsi="Myriad Pro" w:cs="Arial"/>
                <w:sz w:val="20"/>
                <w:szCs w:val="20"/>
              </w:rPr>
              <w:t>–</w:t>
            </w:r>
            <w:r w:rsidR="00DF38E2" w:rsidRPr="00416BB0"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t xml:space="preserve"> </w:t>
            </w:r>
            <w:r w:rsidR="00DF38E2" w:rsidRPr="00416BB0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</w:rPr>
              <w:t>1 pkt</w:t>
            </w:r>
            <w:r w:rsidR="00DB09E9" w:rsidRPr="00416BB0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</w:rPr>
              <w:t>.</w:t>
            </w:r>
          </w:p>
          <w:p w:rsidR="0081171C" w:rsidRPr="001A7B86" w:rsidRDefault="0081171C" w:rsidP="0081171C">
            <w:pPr>
              <w:pStyle w:val="Akapitzlist"/>
              <w:tabs>
                <w:tab w:val="left" w:pos="1204"/>
              </w:tabs>
              <w:rPr>
                <w:rFonts w:eastAsia="Times New Roman"/>
              </w:rPr>
            </w:pPr>
          </w:p>
        </w:tc>
        <w:tc>
          <w:tcPr>
            <w:tcW w:w="2772" w:type="dxa"/>
            <w:shd w:val="clear" w:color="auto" w:fill="auto"/>
          </w:tcPr>
          <w:p w:rsidR="000D6F9B" w:rsidRPr="001A7B86" w:rsidRDefault="008C5D7F" w:rsidP="00F57F18">
            <w:pPr>
              <w:tabs>
                <w:tab w:val="left" w:pos="1204"/>
              </w:tabs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zakres punktów </w:t>
            </w:r>
            <w:r w:rsidR="00F57F18" w:rsidRPr="008A60A1">
              <w:rPr>
                <w:rFonts w:ascii="Myriad Pro" w:hAnsi="Myriad Pro" w:cs="Arial"/>
                <w:sz w:val="20"/>
                <w:szCs w:val="20"/>
              </w:rPr>
              <w:t>1</w:t>
            </w:r>
            <w:r w:rsidR="00F57F18">
              <w:rPr>
                <w:rFonts w:ascii="Myriad Pro" w:hAnsi="Myriad Pro" w:cs="Arial"/>
                <w:sz w:val="20"/>
                <w:szCs w:val="20"/>
              </w:rPr>
              <w:t>/2/3</w:t>
            </w:r>
            <w:r w:rsidR="00F57F18" w:rsidRPr="008A60A1">
              <w:rPr>
                <w:rFonts w:ascii="Myriad Pro" w:hAnsi="Myriad Pro" w:cs="Arial"/>
                <w:sz w:val="20"/>
                <w:szCs w:val="20"/>
              </w:rPr>
              <w:t>/4/5</w:t>
            </w:r>
            <w:r w:rsidR="000D6F9B" w:rsidRPr="001A7B86">
              <w:rPr>
                <w:rFonts w:ascii="Myriad Pro" w:hAnsi="Myriad Pro" w:cs="Arial"/>
                <w:sz w:val="20"/>
                <w:szCs w:val="20"/>
              </w:rPr>
              <w:t xml:space="preserve">; waga </w:t>
            </w:r>
            <w:r w:rsidR="009F53EC">
              <w:rPr>
                <w:rFonts w:ascii="Myriad Pro" w:hAnsi="Myriad Pro" w:cs="Arial"/>
                <w:sz w:val="20"/>
                <w:szCs w:val="20"/>
              </w:rPr>
              <w:t>2</w:t>
            </w:r>
          </w:p>
        </w:tc>
      </w:tr>
      <w:tr w:rsidR="002457F4" w:rsidRPr="006474B6" w:rsidTr="007002FE">
        <w:trPr>
          <w:trHeight w:val="53"/>
        </w:trPr>
        <w:tc>
          <w:tcPr>
            <w:tcW w:w="495" w:type="dxa"/>
            <w:vMerge/>
            <w:shd w:val="clear" w:color="auto" w:fill="auto"/>
          </w:tcPr>
          <w:p w:rsidR="002457F4" w:rsidRPr="001A7B86" w:rsidRDefault="002457F4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2457F4" w:rsidRPr="001A7B86" w:rsidRDefault="002457F4" w:rsidP="00D76453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</w:p>
        </w:tc>
        <w:tc>
          <w:tcPr>
            <w:tcW w:w="8864" w:type="dxa"/>
            <w:shd w:val="clear" w:color="auto" w:fill="auto"/>
          </w:tcPr>
          <w:p w:rsidR="00632EA1" w:rsidRDefault="00632EA1" w:rsidP="00632EA1">
            <w:pPr>
              <w:tabs>
                <w:tab w:val="left" w:pos="1204"/>
              </w:tabs>
              <w:rPr>
                <w:rFonts w:ascii="Myriad Pro" w:hAnsi="Myriad Pro" w:cs="Arial"/>
                <w:color w:val="000000" w:themeColor="text1"/>
                <w:sz w:val="20"/>
                <w:szCs w:val="20"/>
                <w:u w:val="single"/>
              </w:rPr>
            </w:pPr>
            <w:r w:rsidRPr="00FD6946">
              <w:rPr>
                <w:rFonts w:ascii="Myriad Pro" w:hAnsi="Myriad Pro" w:cs="Arial"/>
                <w:color w:val="000000" w:themeColor="text1"/>
                <w:sz w:val="20"/>
                <w:szCs w:val="20"/>
                <w:u w:val="single"/>
              </w:rPr>
              <w:t>Komplementarność projektu</w:t>
            </w:r>
          </w:p>
          <w:p w:rsidR="00632EA1" w:rsidRDefault="00632EA1" w:rsidP="00632EA1">
            <w:pPr>
              <w:tabs>
                <w:tab w:val="left" w:pos="1204"/>
              </w:tabs>
              <w:rPr>
                <w:rFonts w:ascii="Myriad Pro" w:hAnsi="Myriad Pro" w:cs="Arial"/>
                <w:color w:val="000000" w:themeColor="text1"/>
                <w:sz w:val="20"/>
                <w:szCs w:val="20"/>
              </w:rPr>
            </w:pPr>
            <w:r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t>Punkty przyznawane są za stopień komplementarności projektu:</w:t>
            </w:r>
          </w:p>
          <w:p w:rsidR="00632EA1" w:rsidRPr="00EF624C" w:rsidRDefault="00632EA1" w:rsidP="00632EA1">
            <w:pPr>
              <w:pStyle w:val="Akapitzlist"/>
              <w:numPr>
                <w:ilvl w:val="0"/>
                <w:numId w:val="30"/>
              </w:numPr>
              <w:tabs>
                <w:tab w:val="left" w:pos="1204"/>
              </w:tabs>
              <w:ind w:left="720"/>
              <w:rPr>
                <w:rFonts w:ascii="Myriad Pro" w:hAnsi="Myriad Pro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t xml:space="preserve">względem innych projektów realizowanych przez przedsiębiorstwo lub jego kooperantów, tzn. 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 xml:space="preserve">czy realizacja projektu w sposób znaczący i bezpośredni uzupełnia efekty innego projektu  </w:t>
            </w:r>
            <w:del w:id="27" w:author="Użytkownik systemu Windows" w:date="2020-10-18T19:42:00Z">
              <w:r w:rsidRPr="00EF624C" w:rsidDel="00E03F68">
                <w:rPr>
                  <w:rFonts w:ascii="Myriad Pro" w:eastAsia="Times New Roman" w:hAnsi="Myriad Pro" w:cs="Arial"/>
                  <w:b/>
                  <w:sz w:val="20"/>
                  <w:szCs w:val="20"/>
                </w:rPr>
                <w:delText xml:space="preserve">do </w:delText>
              </w:r>
            </w:del>
            <w:r w:rsidRPr="00EF624C">
              <w:rPr>
                <w:rFonts w:ascii="Myriad Pro" w:eastAsia="Times New Roman" w:hAnsi="Myriad Pro" w:cs="Arial"/>
                <w:b/>
                <w:sz w:val="20"/>
                <w:szCs w:val="20"/>
              </w:rPr>
              <w:t>3 pkt</w:t>
            </w:r>
            <w:r w:rsidR="00DB09E9">
              <w:rPr>
                <w:rFonts w:ascii="Myriad Pro" w:eastAsia="Times New Roman" w:hAnsi="Myriad Pro" w:cs="Arial"/>
                <w:b/>
                <w:sz w:val="20"/>
                <w:szCs w:val="20"/>
              </w:rPr>
              <w:t>.</w:t>
            </w:r>
          </w:p>
          <w:p w:rsidR="00632EA1" w:rsidRPr="00EF624C" w:rsidRDefault="00632EA1" w:rsidP="00632EA1">
            <w:pPr>
              <w:pStyle w:val="Akapitzlist"/>
              <w:numPr>
                <w:ilvl w:val="0"/>
                <w:numId w:val="30"/>
              </w:numPr>
              <w:tabs>
                <w:tab w:val="left" w:pos="1204"/>
              </w:tabs>
              <w:ind w:left="720"/>
              <w:rPr>
                <w:rFonts w:ascii="Myriad Pro" w:hAnsi="Myriad Pro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t xml:space="preserve">względem działań zrealizowanych w ciągu </w:t>
            </w:r>
            <w:r w:rsidR="0059639C"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t xml:space="preserve">24 </w:t>
            </w:r>
            <w:r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t xml:space="preserve">miesięcy przed dniem złożenia wniosku o dofinansowanie bądź aktualnie podejmowanych przez samorządy lokalne na danym terenie w obszarze dostępności terenów inwestycyjnych, rynku pracy, edukacji (w tym szkolnictwa zawodowego), dostępności komunikacyjnej  –  </w:t>
            </w:r>
            <w:r w:rsidR="001245B0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</w:rPr>
              <w:t>2</w:t>
            </w:r>
            <w:r w:rsidR="001245B0" w:rsidRPr="00EF624C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EF624C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</w:rPr>
              <w:t>pkt</w:t>
            </w:r>
            <w:r w:rsidR="00DB09E9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</w:rPr>
              <w:t>.</w:t>
            </w:r>
          </w:p>
          <w:p w:rsidR="00DC27A1" w:rsidRPr="00D368FF" w:rsidRDefault="00DC27A1" w:rsidP="00DC27A1">
            <w:pPr>
              <w:pStyle w:val="Akapitzlist"/>
              <w:tabs>
                <w:tab w:val="left" w:pos="1204"/>
              </w:tabs>
              <w:rPr>
                <w:rFonts w:ascii="Myriad Pro" w:hAnsi="Myriad Pro" w:cs="Arial"/>
                <w:b/>
                <w:color w:val="000000" w:themeColor="text1"/>
                <w:sz w:val="20"/>
                <w:szCs w:val="20"/>
              </w:rPr>
            </w:pPr>
          </w:p>
          <w:p w:rsidR="00DC27A1" w:rsidRDefault="00DC27A1" w:rsidP="00DC27A1">
            <w:pPr>
              <w:tabs>
                <w:tab w:val="left" w:pos="1204"/>
              </w:tabs>
              <w:rPr>
                <w:rFonts w:ascii="Myriad Pro" w:hAnsi="Myriad Pro" w:cs="Arial"/>
                <w:color w:val="000000" w:themeColor="text1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lastRenderedPageBreak/>
              <w:t>Projekt, dla którego nie wykazano komplementarności z innymi  przedsięwzięciami/działaniami uzyskuje 0 punktów.</w:t>
            </w:r>
          </w:p>
          <w:p w:rsidR="00DC27A1" w:rsidRPr="0081171C" w:rsidRDefault="00DC27A1" w:rsidP="0081171C">
            <w:pPr>
              <w:tabs>
                <w:tab w:val="left" w:pos="1204"/>
              </w:tabs>
              <w:rPr>
                <w:rFonts w:ascii="Myriad Pro" w:hAnsi="Myriad Pro" w:cs="Arial"/>
                <w:color w:val="000000" w:themeColor="text1"/>
                <w:sz w:val="20"/>
                <w:szCs w:val="20"/>
              </w:rPr>
            </w:pPr>
            <w:r w:rsidRPr="0081171C">
              <w:rPr>
                <w:rFonts w:ascii="Myriad Pro" w:hAnsi="Myriad Pro" w:cs="Arial"/>
                <w:color w:val="000000" w:themeColor="text1"/>
                <w:sz w:val="20"/>
                <w:szCs w:val="20"/>
              </w:rPr>
              <w:t>0 punktów w tym kryterium nie dyskwalifikuje projektu.</w:t>
            </w:r>
          </w:p>
          <w:p w:rsidR="002457F4" w:rsidRPr="001A7B86" w:rsidRDefault="002457F4" w:rsidP="002457F4">
            <w:pPr>
              <w:tabs>
                <w:tab w:val="left" w:pos="1204"/>
              </w:tabs>
              <w:rPr>
                <w:rFonts w:ascii="Myriad Pro" w:hAnsi="Myriad Pro" w:cs="Arial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772" w:type="dxa"/>
            <w:shd w:val="clear" w:color="auto" w:fill="auto"/>
          </w:tcPr>
          <w:p w:rsidR="002457F4" w:rsidRPr="001A7B86" w:rsidRDefault="00BD6CCF" w:rsidP="009C3336">
            <w:pPr>
              <w:tabs>
                <w:tab w:val="left" w:pos="1204"/>
              </w:tabs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lastRenderedPageBreak/>
              <w:t xml:space="preserve">zakres punktów </w:t>
            </w:r>
            <w:r w:rsidR="0081171C">
              <w:rPr>
                <w:rFonts w:ascii="Myriad Pro" w:hAnsi="Myriad Pro" w:cs="Arial"/>
                <w:sz w:val="20"/>
                <w:szCs w:val="20"/>
              </w:rPr>
              <w:t>0/</w:t>
            </w:r>
            <w:del w:id="28" w:author="Norbert Baran" w:date="2020-10-16T13:27:00Z">
              <w:r w:rsidR="0081171C" w:rsidDel="001B3215">
                <w:rPr>
                  <w:rFonts w:ascii="Myriad Pro" w:hAnsi="Myriad Pro" w:cs="Arial"/>
                  <w:sz w:val="20"/>
                  <w:szCs w:val="20"/>
                </w:rPr>
                <w:delText>1</w:delText>
              </w:r>
              <w:r w:rsidR="007002FE" w:rsidDel="001B3215">
                <w:rPr>
                  <w:rFonts w:ascii="Myriad Pro" w:hAnsi="Myriad Pro" w:cs="Arial"/>
                  <w:sz w:val="20"/>
                  <w:szCs w:val="20"/>
                </w:rPr>
                <w:delText>/</w:delText>
              </w:r>
            </w:del>
            <w:r w:rsidR="0059639C">
              <w:rPr>
                <w:rFonts w:ascii="Myriad Pro" w:hAnsi="Myriad Pro" w:cs="Arial"/>
                <w:sz w:val="20"/>
                <w:szCs w:val="20"/>
              </w:rPr>
              <w:t>2/</w:t>
            </w:r>
            <w:r w:rsidR="007002FE">
              <w:rPr>
                <w:rFonts w:ascii="Myriad Pro" w:hAnsi="Myriad Pro" w:cs="Arial"/>
                <w:sz w:val="20"/>
                <w:szCs w:val="20"/>
              </w:rPr>
              <w:t>3</w:t>
            </w:r>
            <w:r w:rsidR="0081171C">
              <w:rPr>
                <w:rFonts w:ascii="Myriad Pro" w:hAnsi="Myriad Pro" w:cs="Arial"/>
                <w:sz w:val="20"/>
                <w:szCs w:val="20"/>
              </w:rPr>
              <w:t>/</w:t>
            </w:r>
            <w:r w:rsidR="009C3336" w:rsidRPr="008A60A1">
              <w:rPr>
                <w:rFonts w:ascii="Myriad Pro" w:hAnsi="Myriad Pro" w:cs="Arial"/>
                <w:sz w:val="20"/>
                <w:szCs w:val="20"/>
              </w:rPr>
              <w:t>5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; </w:t>
            </w:r>
            <w:r w:rsidR="00575FE4" w:rsidRPr="008A60A1">
              <w:rPr>
                <w:rFonts w:ascii="Myriad Pro" w:hAnsi="Myriad Pro" w:cs="Arial"/>
                <w:sz w:val="20"/>
                <w:szCs w:val="20"/>
              </w:rPr>
              <w:t xml:space="preserve">waga </w:t>
            </w:r>
            <w:r w:rsidR="00632EA1">
              <w:rPr>
                <w:rFonts w:ascii="Myriad Pro" w:hAnsi="Myriad Pro" w:cs="Arial"/>
                <w:sz w:val="20"/>
                <w:szCs w:val="20"/>
              </w:rPr>
              <w:t>1</w:t>
            </w:r>
          </w:p>
        </w:tc>
      </w:tr>
      <w:tr w:rsidR="000D6F9B" w:rsidRPr="001A7B86" w:rsidTr="00D76453">
        <w:tc>
          <w:tcPr>
            <w:tcW w:w="49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D6F9B" w:rsidRPr="001A7B86" w:rsidRDefault="000D6F9B" w:rsidP="00D76453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</w:p>
        </w:tc>
        <w:tc>
          <w:tcPr>
            <w:tcW w:w="8864" w:type="dxa"/>
            <w:tcBorders>
              <w:bottom w:val="single" w:sz="4" w:space="0" w:color="auto"/>
            </w:tcBorders>
            <w:shd w:val="clear" w:color="auto" w:fill="auto"/>
          </w:tcPr>
          <w:p w:rsidR="002F1918" w:rsidRDefault="000D6F9B" w:rsidP="00D76453">
            <w:pPr>
              <w:tabs>
                <w:tab w:val="left" w:pos="1204"/>
              </w:tabs>
              <w:rPr>
                <w:rFonts w:ascii="Myriad Pro" w:hAnsi="Myriad Pro" w:cs="Arial"/>
                <w:sz w:val="20"/>
                <w:szCs w:val="20"/>
                <w:u w:val="single"/>
              </w:rPr>
            </w:pPr>
            <w:r w:rsidRPr="001A7B86">
              <w:rPr>
                <w:rFonts w:ascii="Myriad Pro" w:hAnsi="Myriad Pro" w:cs="Arial"/>
                <w:sz w:val="20"/>
                <w:szCs w:val="20"/>
                <w:u w:val="single"/>
              </w:rPr>
              <w:t>Gotowość do realizacji projektu</w:t>
            </w:r>
          </w:p>
          <w:p w:rsidR="000D6F9B" w:rsidRPr="001A7B86" w:rsidRDefault="000D6F9B" w:rsidP="00D76453">
            <w:pPr>
              <w:tabs>
                <w:tab w:val="left" w:pos="1204"/>
              </w:tabs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Punkty przyznawane są za posiadanie wymaganych pozwoleń, decyzji, których uzyskanie wynika z procedur prawa budowlanego </w:t>
            </w:r>
            <w:r w:rsidR="00395402">
              <w:rPr>
                <w:rFonts w:ascii="Myriad Pro" w:hAnsi="Myriad Pro" w:cs="Arial"/>
                <w:sz w:val="20"/>
                <w:szCs w:val="20"/>
              </w:rPr>
              <w:t>oraz posiadanie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 wymaganych koncesji</w:t>
            </w:r>
            <w:r w:rsidR="00D30005">
              <w:rPr>
                <w:rFonts w:ascii="Myriad Pro" w:hAnsi="Myriad Pro" w:cs="Arial"/>
                <w:sz w:val="20"/>
                <w:szCs w:val="20"/>
              </w:rPr>
              <w:t>, pozwoleń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t>.</w:t>
            </w:r>
          </w:p>
          <w:p w:rsidR="000D6F9B" w:rsidRPr="001A7B86" w:rsidRDefault="000D6F9B" w:rsidP="00D76453">
            <w:pPr>
              <w:tabs>
                <w:tab w:val="left" w:pos="1204"/>
              </w:tabs>
              <w:rPr>
                <w:rFonts w:ascii="Myriad Pro" w:hAnsi="Myriad Pro" w:cs="Arial"/>
                <w:sz w:val="20"/>
                <w:szCs w:val="20"/>
              </w:rPr>
            </w:pPr>
          </w:p>
          <w:p w:rsidR="000D6F9B" w:rsidRDefault="000D6F9B" w:rsidP="00D76453">
            <w:pPr>
              <w:tabs>
                <w:tab w:val="left" w:pos="1204"/>
              </w:tabs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Projekt jest gotowy do realizacji,</w:t>
            </w:r>
            <w:r w:rsidR="001A7B86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jeśli nie wymaga regulowania powyższych kwestii bądź uzyskane są już wszystkie niezbędne pozwolenia, decyzje, o których mowa powyżej. </w:t>
            </w:r>
            <w:r w:rsidR="00395402">
              <w:rPr>
                <w:rFonts w:ascii="Myriad Pro" w:hAnsi="Myriad Pro" w:cs="Arial"/>
                <w:sz w:val="20"/>
                <w:szCs w:val="20"/>
              </w:rPr>
              <w:t xml:space="preserve"> Jeśli:</w:t>
            </w:r>
          </w:p>
          <w:p w:rsidR="002E4148" w:rsidRDefault="002E4148" w:rsidP="002F12B1">
            <w:pPr>
              <w:pStyle w:val="Akapitzlist"/>
              <w:numPr>
                <w:ilvl w:val="0"/>
                <w:numId w:val="16"/>
              </w:numPr>
              <w:tabs>
                <w:tab w:val="left" w:pos="1204"/>
              </w:tabs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projekt 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t>nie wymaga regulowania powyższych kwestii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Pr="00395402">
              <w:rPr>
                <w:rFonts w:ascii="Myriad Pro" w:hAnsi="Myriad Pro" w:cs="Arial"/>
                <w:sz w:val="20"/>
                <w:szCs w:val="20"/>
              </w:rPr>
              <w:t xml:space="preserve">– 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>1</w:t>
            </w:r>
            <w:r w:rsidR="007001DC">
              <w:rPr>
                <w:rFonts w:ascii="Myriad Pro" w:hAnsi="Myriad Pro" w:cs="Arial"/>
                <w:b/>
                <w:sz w:val="20"/>
                <w:szCs w:val="20"/>
              </w:rPr>
              <w:t xml:space="preserve">0 </w:t>
            </w:r>
            <w:r w:rsidRPr="00395402">
              <w:rPr>
                <w:rFonts w:ascii="Myriad Pro" w:hAnsi="Myriad Pro" w:cs="Arial"/>
                <w:b/>
                <w:sz w:val="20"/>
                <w:szCs w:val="20"/>
              </w:rPr>
              <w:t>pkt</w:t>
            </w:r>
            <w:r w:rsidR="00DB09E9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</w:p>
          <w:p w:rsidR="007001DC" w:rsidRPr="007001DC" w:rsidRDefault="007001DC" w:rsidP="007001DC">
            <w:pPr>
              <w:pStyle w:val="Akapitzlist"/>
              <w:tabs>
                <w:tab w:val="left" w:pos="1204"/>
              </w:tabs>
              <w:rPr>
                <w:rFonts w:ascii="Myriad Pro" w:hAnsi="Myriad Pro" w:cs="Arial"/>
                <w:sz w:val="20"/>
                <w:szCs w:val="20"/>
              </w:rPr>
            </w:pPr>
            <w:r w:rsidRPr="007001DC">
              <w:rPr>
                <w:rFonts w:ascii="Myriad Pro" w:hAnsi="Myriad Pro" w:cs="Arial"/>
                <w:sz w:val="20"/>
                <w:szCs w:val="20"/>
              </w:rPr>
              <w:t>lub</w:t>
            </w:r>
          </w:p>
          <w:p w:rsidR="00395402" w:rsidRPr="00395402" w:rsidRDefault="00395402" w:rsidP="002F12B1">
            <w:pPr>
              <w:pStyle w:val="Akapitzlist"/>
              <w:numPr>
                <w:ilvl w:val="0"/>
                <w:numId w:val="16"/>
              </w:numPr>
              <w:tabs>
                <w:tab w:val="left" w:pos="1204"/>
              </w:tabs>
              <w:rPr>
                <w:rFonts w:ascii="Myriad Pro" w:hAnsi="Myriad Pro" w:cs="Arial"/>
                <w:b/>
                <w:sz w:val="20"/>
                <w:szCs w:val="20"/>
              </w:rPr>
            </w:pPr>
            <w:r w:rsidRPr="00395402">
              <w:rPr>
                <w:rFonts w:ascii="Myriad Pro" w:hAnsi="Myriad Pro" w:cs="Arial"/>
                <w:sz w:val="20"/>
                <w:szCs w:val="20"/>
              </w:rPr>
              <w:t xml:space="preserve">wnioskodawca  posiada komplet dokumentów  – </w:t>
            </w:r>
            <w:r w:rsidR="002F1918">
              <w:rPr>
                <w:rFonts w:ascii="Myriad Pro" w:hAnsi="Myriad Pro" w:cs="Arial"/>
                <w:b/>
                <w:sz w:val="20"/>
                <w:szCs w:val="20"/>
              </w:rPr>
              <w:t>1</w:t>
            </w:r>
            <w:r w:rsidR="007001DC">
              <w:rPr>
                <w:rFonts w:ascii="Myriad Pro" w:hAnsi="Myriad Pro" w:cs="Arial"/>
                <w:b/>
                <w:sz w:val="20"/>
                <w:szCs w:val="20"/>
              </w:rPr>
              <w:t xml:space="preserve">0 </w:t>
            </w:r>
            <w:r w:rsidRPr="00395402">
              <w:rPr>
                <w:rFonts w:ascii="Myriad Pro" w:hAnsi="Myriad Pro" w:cs="Arial"/>
                <w:b/>
                <w:sz w:val="20"/>
                <w:szCs w:val="20"/>
              </w:rPr>
              <w:t>pkt</w:t>
            </w:r>
            <w:r w:rsidR="00DB09E9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</w:p>
          <w:p w:rsidR="00395402" w:rsidRDefault="00395402" w:rsidP="002F12B1">
            <w:pPr>
              <w:pStyle w:val="Akapitzlist"/>
              <w:numPr>
                <w:ilvl w:val="0"/>
                <w:numId w:val="16"/>
              </w:numPr>
              <w:tabs>
                <w:tab w:val="left" w:pos="1204"/>
              </w:tabs>
              <w:rPr>
                <w:rFonts w:ascii="Myriad Pro" w:hAnsi="Myriad Pro" w:cs="Arial"/>
                <w:b/>
                <w:sz w:val="20"/>
                <w:szCs w:val="20"/>
              </w:rPr>
            </w:pPr>
            <w:r w:rsidRPr="00395402">
              <w:rPr>
                <w:rFonts w:ascii="Myriad Pro" w:hAnsi="Myriad Pro" w:cs="Arial"/>
                <w:sz w:val="20"/>
                <w:szCs w:val="20"/>
              </w:rPr>
              <w:t xml:space="preserve">wnioskodawca nie jest gotowy do realizacji przedsięwzięcia – </w:t>
            </w:r>
            <w:r w:rsidRPr="00395402">
              <w:rPr>
                <w:rFonts w:ascii="Myriad Pro" w:hAnsi="Myriad Pro" w:cs="Arial"/>
                <w:b/>
                <w:sz w:val="20"/>
                <w:szCs w:val="20"/>
              </w:rPr>
              <w:t>0 pkt</w:t>
            </w:r>
            <w:r w:rsidR="00DB09E9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</w:p>
          <w:p w:rsidR="001245B0" w:rsidRDefault="001245B0" w:rsidP="002F12B1">
            <w:pPr>
              <w:pStyle w:val="Akapitzlist"/>
              <w:numPr>
                <w:ilvl w:val="0"/>
                <w:numId w:val="16"/>
              </w:numPr>
              <w:tabs>
                <w:tab w:val="left" w:pos="1204"/>
              </w:tabs>
              <w:rPr>
                <w:rFonts w:ascii="Myriad Pro" w:hAnsi="Myriad Pro" w:cs="Arial"/>
                <w:b/>
                <w:sz w:val="20"/>
                <w:szCs w:val="20"/>
              </w:rPr>
            </w:pPr>
            <w:r w:rsidRPr="000477F2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projekt zakłada zakup nieruchomości – </w:t>
            </w:r>
            <w:r w:rsidRPr="000477F2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  <w:t>0 pkt</w:t>
            </w:r>
            <w:r w:rsidRPr="000477F2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.</w:t>
            </w:r>
          </w:p>
          <w:p w:rsidR="00965E66" w:rsidRPr="00395402" w:rsidRDefault="00965E66" w:rsidP="00965E66">
            <w:pPr>
              <w:pStyle w:val="Akapitzlist"/>
              <w:tabs>
                <w:tab w:val="left" w:pos="1204"/>
              </w:tabs>
              <w:rPr>
                <w:rFonts w:ascii="Myriad Pro" w:hAnsi="Myriad Pro" w:cs="Arial"/>
                <w:b/>
                <w:sz w:val="20"/>
                <w:szCs w:val="20"/>
              </w:rPr>
            </w:pPr>
          </w:p>
          <w:p w:rsidR="00395402" w:rsidRPr="001A7B86" w:rsidRDefault="007002FE" w:rsidP="00395402">
            <w:pPr>
              <w:tabs>
                <w:tab w:val="left" w:pos="1204"/>
              </w:tabs>
              <w:jc w:val="both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Punkty nie sumują się.  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shd w:val="clear" w:color="auto" w:fill="auto"/>
          </w:tcPr>
          <w:p w:rsidR="000D6F9B" w:rsidRPr="001A7B86" w:rsidRDefault="00BD6CCF" w:rsidP="001245B0">
            <w:pPr>
              <w:tabs>
                <w:tab w:val="left" w:pos="1204"/>
              </w:tabs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zakres</w:t>
            </w:r>
            <w:r w:rsidRPr="002F1918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0D6F9B" w:rsidRPr="002F1918">
              <w:rPr>
                <w:rFonts w:ascii="Myriad Pro" w:hAnsi="Myriad Pro" w:cs="Arial"/>
                <w:sz w:val="20"/>
                <w:szCs w:val="20"/>
              </w:rPr>
              <w:t>punktów 0</w:t>
            </w:r>
            <w:r w:rsidR="007002FE">
              <w:rPr>
                <w:rFonts w:ascii="Myriad Pro" w:hAnsi="Myriad Pro" w:cs="Arial"/>
                <w:sz w:val="20"/>
                <w:szCs w:val="20"/>
              </w:rPr>
              <w:t>/</w:t>
            </w:r>
            <w:r w:rsidR="00D25DCE" w:rsidRPr="002F1918">
              <w:rPr>
                <w:rFonts w:ascii="Myriad Pro" w:hAnsi="Myriad Pro" w:cs="Arial"/>
                <w:sz w:val="20"/>
                <w:szCs w:val="20"/>
              </w:rPr>
              <w:t>1</w:t>
            </w:r>
            <w:r w:rsidR="007001DC">
              <w:rPr>
                <w:rFonts w:ascii="Myriad Pro" w:hAnsi="Myriad Pro" w:cs="Arial"/>
                <w:sz w:val="20"/>
                <w:szCs w:val="20"/>
              </w:rPr>
              <w:t>0</w:t>
            </w:r>
            <w:r w:rsidR="000D6F9B" w:rsidRPr="002F1918">
              <w:rPr>
                <w:rFonts w:ascii="Myriad Pro" w:hAnsi="Myriad Pro" w:cs="Arial"/>
                <w:sz w:val="20"/>
                <w:szCs w:val="20"/>
              </w:rPr>
              <w:t xml:space="preserve">; waga </w:t>
            </w:r>
            <w:r w:rsidR="001245B0">
              <w:rPr>
                <w:rFonts w:ascii="Myriad Pro" w:hAnsi="Myriad Pro" w:cs="Arial"/>
                <w:sz w:val="20"/>
                <w:szCs w:val="20"/>
              </w:rPr>
              <w:t>1</w:t>
            </w:r>
          </w:p>
        </w:tc>
      </w:tr>
      <w:tr w:rsidR="006158A7" w:rsidRPr="006158A7" w:rsidTr="00D76453"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6158A7" w:rsidRPr="001A7B86" w:rsidRDefault="006158A7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auto"/>
          </w:tcPr>
          <w:p w:rsidR="006158A7" w:rsidRPr="001A7B86" w:rsidRDefault="006158A7" w:rsidP="00D76453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</w:p>
        </w:tc>
        <w:tc>
          <w:tcPr>
            <w:tcW w:w="8864" w:type="dxa"/>
            <w:tcBorders>
              <w:bottom w:val="single" w:sz="4" w:space="0" w:color="auto"/>
            </w:tcBorders>
            <w:shd w:val="clear" w:color="auto" w:fill="auto"/>
          </w:tcPr>
          <w:p w:rsidR="006158A7" w:rsidRPr="006158A7" w:rsidRDefault="006158A7" w:rsidP="006158A7">
            <w:pPr>
              <w:spacing w:before="120" w:after="120"/>
              <w:jc w:val="both"/>
              <w:rPr>
                <w:rFonts w:ascii="Myriad Pro" w:hAnsi="Myriad Pro" w:cs="Arial"/>
                <w:sz w:val="20"/>
                <w:szCs w:val="20"/>
                <w:u w:val="single"/>
              </w:rPr>
            </w:pPr>
            <w:r w:rsidRPr="006158A7">
              <w:rPr>
                <w:rFonts w:ascii="Myriad Pro" w:hAnsi="Myriad Pro" w:cs="Arial"/>
                <w:sz w:val="20"/>
                <w:szCs w:val="20"/>
                <w:u w:val="single"/>
              </w:rPr>
              <w:t>Wpływ projektu na Strategię Unii Europejskiej dla regionu Morza Bałtyckiego (SUE RMB)</w:t>
            </w:r>
          </w:p>
          <w:p w:rsidR="006158A7" w:rsidRPr="006158A7" w:rsidRDefault="006158A7" w:rsidP="006158A7">
            <w:pPr>
              <w:spacing w:before="120" w:after="120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6158A7">
              <w:rPr>
                <w:rFonts w:ascii="Myriad Pro" w:hAnsi="Myriad Pro" w:cs="Arial"/>
                <w:sz w:val="20"/>
                <w:szCs w:val="20"/>
              </w:rPr>
              <w:t xml:space="preserve">Projekt przyczynia się do osiągnięcia celów Strategii Unii Europejskiej dla Regionu Morza Bałtyckiego oraz do realizacji co najmniej jednego działania określonego w Planie Działania stanowiącym załącznik do SUE RMB </w:t>
            </w:r>
            <w:r w:rsidRPr="006C6A92">
              <w:rPr>
                <w:rFonts w:ascii="Myriad Pro" w:hAnsi="Myriad Pro" w:cs="Arial"/>
                <w:sz w:val="20"/>
                <w:szCs w:val="20"/>
              </w:rPr>
              <w:t xml:space="preserve">– </w:t>
            </w:r>
            <w:r w:rsidR="002E22DD">
              <w:rPr>
                <w:rFonts w:ascii="Myriad Pro" w:hAnsi="Myriad Pro" w:cs="Arial"/>
                <w:b/>
                <w:sz w:val="20"/>
                <w:szCs w:val="20"/>
              </w:rPr>
              <w:t>1</w:t>
            </w:r>
            <w:r w:rsidRPr="006C6A92">
              <w:rPr>
                <w:rFonts w:ascii="Myriad Pro" w:hAnsi="Myriad Pro" w:cs="Arial"/>
                <w:b/>
                <w:sz w:val="20"/>
                <w:szCs w:val="20"/>
              </w:rPr>
              <w:t xml:space="preserve"> pkt</w:t>
            </w:r>
            <w:r w:rsidR="00DB09E9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</w:p>
          <w:p w:rsidR="006158A7" w:rsidRPr="006158A7" w:rsidRDefault="006158A7" w:rsidP="006158A7">
            <w:pPr>
              <w:tabs>
                <w:tab w:val="left" w:pos="1204"/>
              </w:tabs>
              <w:rPr>
                <w:rFonts w:ascii="Myriad Pro" w:hAnsi="Myriad Pro" w:cs="Arial"/>
                <w:sz w:val="20"/>
                <w:szCs w:val="20"/>
                <w:u w:val="single"/>
              </w:rPr>
            </w:pPr>
            <w:r w:rsidRPr="006158A7">
              <w:rPr>
                <w:rFonts w:ascii="Myriad Pro" w:hAnsi="Myriad Pro" w:cs="Arial"/>
                <w:sz w:val="20"/>
                <w:szCs w:val="20"/>
              </w:rPr>
              <w:t xml:space="preserve">Projekt nie przyczynia się – </w:t>
            </w:r>
            <w:r w:rsidRPr="006C6A92">
              <w:rPr>
                <w:rFonts w:ascii="Myriad Pro" w:hAnsi="Myriad Pro" w:cs="Arial"/>
                <w:b/>
                <w:sz w:val="20"/>
                <w:szCs w:val="20"/>
              </w:rPr>
              <w:t>0 pkt.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shd w:val="clear" w:color="auto" w:fill="auto"/>
          </w:tcPr>
          <w:p w:rsidR="006158A7" w:rsidRPr="006158A7" w:rsidRDefault="00BD6CCF" w:rsidP="003344EB">
            <w:pPr>
              <w:tabs>
                <w:tab w:val="left" w:pos="1204"/>
              </w:tabs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zakres</w:t>
            </w:r>
            <w:r w:rsidRPr="007002FE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6158A7" w:rsidRPr="007002FE">
              <w:rPr>
                <w:rFonts w:ascii="Myriad Pro" w:hAnsi="Myriad Pro" w:cs="Arial"/>
                <w:sz w:val="20"/>
                <w:szCs w:val="20"/>
              </w:rPr>
              <w:t xml:space="preserve">punktów 0/1; waga </w:t>
            </w:r>
            <w:r w:rsidR="003344EB" w:rsidRPr="007002FE">
              <w:rPr>
                <w:rFonts w:ascii="Myriad Pro" w:hAnsi="Myriad Pro" w:cs="Arial"/>
                <w:sz w:val="20"/>
                <w:szCs w:val="20"/>
              </w:rPr>
              <w:t>2</w:t>
            </w:r>
          </w:p>
        </w:tc>
      </w:tr>
      <w:tr w:rsidR="000D6F9B" w:rsidRPr="00526D66" w:rsidTr="00B01B29">
        <w:trPr>
          <w:trHeight w:val="621"/>
        </w:trPr>
        <w:tc>
          <w:tcPr>
            <w:tcW w:w="495" w:type="dxa"/>
            <w:vMerge w:val="restart"/>
            <w:shd w:val="clear" w:color="auto" w:fill="auto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4.2</w:t>
            </w:r>
          </w:p>
        </w:tc>
        <w:tc>
          <w:tcPr>
            <w:tcW w:w="2089" w:type="dxa"/>
            <w:vMerge w:val="restart"/>
            <w:shd w:val="clear" w:color="auto" w:fill="auto"/>
          </w:tcPr>
          <w:p w:rsidR="000D6F9B" w:rsidRPr="001A7B86" w:rsidRDefault="000D6F9B" w:rsidP="00D76453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Skuteczność</w:t>
            </w:r>
          </w:p>
        </w:tc>
        <w:tc>
          <w:tcPr>
            <w:tcW w:w="11636" w:type="dxa"/>
            <w:gridSpan w:val="2"/>
            <w:shd w:val="clear" w:color="auto" w:fill="auto"/>
          </w:tcPr>
          <w:p w:rsidR="000D6F9B" w:rsidRPr="001A7B86" w:rsidRDefault="000D6F9B" w:rsidP="00D76453">
            <w:pPr>
              <w:tabs>
                <w:tab w:val="left" w:pos="1204"/>
              </w:tabs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Kryterium punktuje stopnień, w jakim projekt przyczyni się do osiągnięcia celów szczegółowych i ogólnych programu w podziale na poniższe aspekty.</w:t>
            </w:r>
          </w:p>
        </w:tc>
      </w:tr>
      <w:tr w:rsidR="000D6F9B" w:rsidRPr="001A7B86" w:rsidTr="00EF624C">
        <w:trPr>
          <w:trHeight w:val="750"/>
        </w:trPr>
        <w:tc>
          <w:tcPr>
            <w:tcW w:w="495" w:type="dxa"/>
            <w:vMerge/>
            <w:shd w:val="clear" w:color="auto" w:fill="auto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0D6F9B" w:rsidRPr="001A7B86" w:rsidRDefault="000D6F9B" w:rsidP="00D76453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</w:p>
        </w:tc>
        <w:tc>
          <w:tcPr>
            <w:tcW w:w="8864" w:type="dxa"/>
            <w:shd w:val="clear" w:color="auto" w:fill="auto"/>
          </w:tcPr>
          <w:p w:rsidR="000D6F9B" w:rsidRPr="00755D76" w:rsidRDefault="000D6F9B" w:rsidP="00D76453">
            <w:pPr>
              <w:rPr>
                <w:rFonts w:ascii="Myriad Pro" w:hAnsi="Myriad Pro" w:cs="Arial"/>
                <w:sz w:val="20"/>
                <w:szCs w:val="20"/>
                <w:u w:val="single"/>
              </w:rPr>
            </w:pPr>
            <w:r w:rsidRPr="00755D76">
              <w:rPr>
                <w:rFonts w:ascii="Myriad Pro" w:hAnsi="Myriad Pro" w:cs="Arial"/>
                <w:sz w:val="20"/>
                <w:szCs w:val="20"/>
                <w:u w:val="single"/>
              </w:rPr>
              <w:t>Konkurencyjność Wnioskodawcy.</w:t>
            </w:r>
          </w:p>
          <w:p w:rsidR="00C052D2" w:rsidRPr="00755D7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755D76">
              <w:rPr>
                <w:rFonts w:ascii="Myriad Pro" w:hAnsi="Myriad Pro" w:cs="Arial"/>
                <w:sz w:val="20"/>
                <w:szCs w:val="20"/>
              </w:rPr>
              <w:t>Punkty przyznawane są za stopień,  w jakim projekt wpłynie na poprawę pozycji konkurencyjnej wnioskodawcy</w:t>
            </w:r>
            <w:r w:rsidR="00C052D2" w:rsidRPr="00755D76">
              <w:rPr>
                <w:rFonts w:ascii="Myriad Pro" w:hAnsi="Myriad Pro" w:cs="Arial"/>
                <w:sz w:val="20"/>
                <w:szCs w:val="20"/>
              </w:rPr>
              <w:t xml:space="preserve"> na poziomie:</w:t>
            </w:r>
          </w:p>
          <w:p w:rsidR="00E65AA0" w:rsidRPr="00831370" w:rsidRDefault="008E19EB" w:rsidP="00831370">
            <w:pPr>
              <w:pStyle w:val="Akapitzlist"/>
              <w:numPr>
                <w:ilvl w:val="0"/>
                <w:numId w:val="35"/>
              </w:numPr>
              <w:tabs>
                <w:tab w:val="left" w:pos="1204"/>
              </w:tabs>
              <w:ind w:left="393" w:hanging="393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831370">
              <w:rPr>
                <w:rFonts w:ascii="Myriad Pro" w:hAnsi="Myriad Pro" w:cs="Arial"/>
                <w:sz w:val="20"/>
                <w:szCs w:val="20"/>
              </w:rPr>
              <w:t>krajowym</w:t>
            </w:r>
            <w:r w:rsidR="002D5B89" w:rsidRPr="00831370">
              <w:rPr>
                <w:rFonts w:ascii="Myriad Pro" w:hAnsi="Myriad Pro" w:cs="Arial"/>
                <w:sz w:val="20"/>
                <w:szCs w:val="20"/>
              </w:rPr>
              <w:t xml:space="preserve">: </w:t>
            </w:r>
          </w:p>
          <w:p w:rsidR="00831370" w:rsidRPr="00831370" w:rsidRDefault="002D5B89" w:rsidP="00831370">
            <w:pPr>
              <w:pStyle w:val="Akapitzlist"/>
              <w:numPr>
                <w:ilvl w:val="0"/>
                <w:numId w:val="30"/>
              </w:numPr>
              <w:tabs>
                <w:tab w:val="left" w:pos="1204"/>
              </w:tabs>
              <w:ind w:left="720"/>
              <w:rPr>
                <w:rFonts w:ascii="Myriad Pro" w:hAnsi="Myriad Pro" w:cs="Arial"/>
                <w:sz w:val="20"/>
                <w:szCs w:val="20"/>
              </w:rPr>
            </w:pPr>
            <w:r w:rsidRPr="00831370">
              <w:rPr>
                <w:rFonts w:ascii="Myriad Pro" w:hAnsi="Myriad Pro" w:cs="Arial"/>
                <w:sz w:val="20"/>
                <w:szCs w:val="20"/>
              </w:rPr>
              <w:t>w stopniu</w:t>
            </w:r>
            <w:r w:rsidR="00140FDA" w:rsidRPr="00831370">
              <w:rPr>
                <w:rFonts w:ascii="Myriad Pro" w:hAnsi="Myriad Pro" w:cs="Arial"/>
                <w:sz w:val="20"/>
                <w:szCs w:val="20"/>
              </w:rPr>
              <w:t xml:space="preserve">  dobrym</w:t>
            </w:r>
            <w:r w:rsidR="00831370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 xml:space="preserve">– </w:t>
            </w:r>
            <w:r w:rsidR="00831370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 xml:space="preserve">1 </w:t>
            </w:r>
            <w:r w:rsidR="00140FDA">
              <w:rPr>
                <w:rFonts w:ascii="Myriad Pro" w:hAnsi="Myriad Pro" w:cs="Arial"/>
                <w:b/>
                <w:sz w:val="20"/>
                <w:szCs w:val="20"/>
              </w:rPr>
              <w:t>pkt</w:t>
            </w:r>
            <w:r w:rsidR="00DB09E9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  <w:r w:rsidR="00140FDA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</w:p>
          <w:p w:rsidR="00831370" w:rsidRPr="00831370" w:rsidRDefault="00140FDA" w:rsidP="00831370">
            <w:pPr>
              <w:pStyle w:val="Akapitzlist"/>
              <w:numPr>
                <w:ilvl w:val="0"/>
                <w:numId w:val="30"/>
              </w:numPr>
              <w:tabs>
                <w:tab w:val="left" w:pos="1204"/>
              </w:tabs>
              <w:ind w:left="720"/>
              <w:rPr>
                <w:rFonts w:ascii="Myriad Pro" w:hAnsi="Myriad Pro" w:cs="Arial"/>
                <w:sz w:val="20"/>
                <w:szCs w:val="20"/>
              </w:rPr>
            </w:pPr>
            <w:r w:rsidRPr="00831370">
              <w:rPr>
                <w:rFonts w:ascii="Myriad Pro" w:hAnsi="Myriad Pro" w:cs="Arial"/>
                <w:sz w:val="20"/>
                <w:szCs w:val="20"/>
              </w:rPr>
              <w:t>w stopniu znaczącym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 w:rsidR="00831370">
              <w:rPr>
                <w:rFonts w:ascii="Myriad Pro" w:hAnsi="Myriad Pro" w:cs="Arial"/>
                <w:b/>
                <w:sz w:val="20"/>
                <w:szCs w:val="20"/>
              </w:rPr>
              <w:t xml:space="preserve">–  </w:t>
            </w:r>
            <w:r w:rsidR="002D5B89">
              <w:rPr>
                <w:rFonts w:ascii="Myriad Pro" w:hAnsi="Myriad Pro" w:cs="Arial"/>
                <w:b/>
                <w:sz w:val="20"/>
                <w:szCs w:val="20"/>
              </w:rPr>
              <w:t>2 pkt</w:t>
            </w:r>
            <w:r w:rsidR="00DB09E9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  <w:r w:rsidR="002D5B89">
              <w:rPr>
                <w:rFonts w:ascii="Myriad Pro" w:hAnsi="Myriad Pro" w:cs="Arial"/>
                <w:b/>
                <w:sz w:val="20"/>
                <w:szCs w:val="20"/>
              </w:rPr>
              <w:t xml:space="preserve">  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>-</w:t>
            </w:r>
          </w:p>
          <w:p w:rsidR="00C052D2" w:rsidRPr="002D5B89" w:rsidRDefault="00140FDA" w:rsidP="00831370">
            <w:pPr>
              <w:pStyle w:val="Akapitzlist"/>
              <w:numPr>
                <w:ilvl w:val="0"/>
                <w:numId w:val="30"/>
              </w:numPr>
              <w:tabs>
                <w:tab w:val="left" w:pos="1204"/>
              </w:tabs>
              <w:ind w:left="720"/>
              <w:rPr>
                <w:rFonts w:ascii="Myriad Pro" w:hAnsi="Myriad Pro" w:cs="Arial"/>
                <w:sz w:val="20"/>
                <w:szCs w:val="20"/>
              </w:rPr>
            </w:pPr>
            <w:r w:rsidRPr="00831370">
              <w:rPr>
                <w:rFonts w:ascii="Myriad Pro" w:hAnsi="Myriad Pro" w:cs="Arial"/>
                <w:sz w:val="20"/>
                <w:szCs w:val="20"/>
              </w:rPr>
              <w:t>w stopniu bardzo istotnym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 xml:space="preserve">  – </w:t>
            </w:r>
            <w:r w:rsidR="00831370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>3 pkt</w:t>
            </w:r>
            <w:r w:rsidR="00DB09E9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  <w:r w:rsidR="001D07A6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 w:rsidR="008E19EB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 w:rsidR="00C052D2" w:rsidRPr="002D5B89">
              <w:rPr>
                <w:rFonts w:ascii="Myriad Pro" w:hAnsi="Myriad Pro" w:cs="Arial"/>
                <w:sz w:val="20"/>
                <w:szCs w:val="20"/>
              </w:rPr>
              <w:t>lub</w:t>
            </w:r>
          </w:p>
          <w:p w:rsidR="00831370" w:rsidRPr="00831370" w:rsidRDefault="00C052D2" w:rsidP="00831370">
            <w:pPr>
              <w:pStyle w:val="Akapitzlist"/>
              <w:numPr>
                <w:ilvl w:val="0"/>
                <w:numId w:val="35"/>
              </w:numPr>
              <w:tabs>
                <w:tab w:val="left" w:pos="1204"/>
              </w:tabs>
              <w:ind w:left="393" w:hanging="393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831370">
              <w:rPr>
                <w:rFonts w:ascii="Myriad Pro" w:hAnsi="Myriad Pro" w:cs="Arial"/>
                <w:sz w:val="20"/>
                <w:szCs w:val="20"/>
              </w:rPr>
              <w:t>światowym</w:t>
            </w:r>
            <w:r w:rsidR="00140FDA" w:rsidRPr="00831370">
              <w:rPr>
                <w:rFonts w:ascii="Myriad Pro" w:hAnsi="Myriad Pro" w:cs="Arial"/>
                <w:sz w:val="20"/>
                <w:szCs w:val="20"/>
              </w:rPr>
              <w:t xml:space="preserve">: </w:t>
            </w:r>
          </w:p>
          <w:p w:rsidR="00831370" w:rsidRDefault="00140FDA" w:rsidP="00831370">
            <w:pPr>
              <w:pStyle w:val="Akapitzlist"/>
              <w:numPr>
                <w:ilvl w:val="0"/>
                <w:numId w:val="30"/>
              </w:numPr>
              <w:tabs>
                <w:tab w:val="left" w:pos="1204"/>
              </w:tabs>
              <w:ind w:left="720"/>
              <w:rPr>
                <w:rFonts w:ascii="Myriad Pro" w:hAnsi="Myriad Pro" w:cs="Arial"/>
                <w:b/>
                <w:sz w:val="20"/>
                <w:szCs w:val="20"/>
              </w:rPr>
            </w:pPr>
            <w:r w:rsidRPr="00831370">
              <w:rPr>
                <w:rFonts w:ascii="Myriad Pro" w:hAnsi="Myriad Pro" w:cs="Arial"/>
                <w:sz w:val="20"/>
                <w:szCs w:val="20"/>
              </w:rPr>
              <w:lastRenderedPageBreak/>
              <w:t>w stopniu dobrym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 xml:space="preserve"> – 3 pkt</w:t>
            </w:r>
            <w:r w:rsidR="00DB09E9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</w:p>
          <w:p w:rsidR="00831370" w:rsidRDefault="00140FDA" w:rsidP="00831370">
            <w:pPr>
              <w:pStyle w:val="Akapitzlist"/>
              <w:numPr>
                <w:ilvl w:val="0"/>
                <w:numId w:val="30"/>
              </w:numPr>
              <w:tabs>
                <w:tab w:val="left" w:pos="1204"/>
              </w:tabs>
              <w:ind w:left="720"/>
              <w:rPr>
                <w:rFonts w:ascii="Myriad Pro" w:hAnsi="Myriad Pro" w:cs="Arial"/>
                <w:b/>
                <w:sz w:val="20"/>
                <w:szCs w:val="20"/>
              </w:rPr>
            </w:pPr>
            <w:r w:rsidRPr="00831370">
              <w:rPr>
                <w:rFonts w:ascii="Myriad Pro" w:hAnsi="Myriad Pro" w:cs="Arial"/>
                <w:sz w:val="20"/>
                <w:szCs w:val="20"/>
              </w:rPr>
              <w:t>w stopniu znaczącym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 xml:space="preserve"> – </w:t>
            </w:r>
            <w:r w:rsidR="00831370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>4 pkt</w:t>
            </w:r>
            <w:r w:rsidR="00DB09E9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</w:p>
          <w:p w:rsidR="00C052D2" w:rsidRPr="00755D76" w:rsidRDefault="00140FDA" w:rsidP="00831370">
            <w:pPr>
              <w:pStyle w:val="Akapitzlist"/>
              <w:numPr>
                <w:ilvl w:val="0"/>
                <w:numId w:val="30"/>
              </w:numPr>
              <w:tabs>
                <w:tab w:val="left" w:pos="1204"/>
              </w:tabs>
              <w:ind w:left="720"/>
              <w:rPr>
                <w:rFonts w:ascii="Myriad Pro" w:hAnsi="Myriad Pro" w:cs="Arial"/>
                <w:sz w:val="20"/>
                <w:szCs w:val="20"/>
              </w:rPr>
            </w:pPr>
            <w:r w:rsidRPr="00831370">
              <w:rPr>
                <w:rFonts w:ascii="Myriad Pro" w:hAnsi="Myriad Pro" w:cs="Arial"/>
                <w:sz w:val="20"/>
                <w:szCs w:val="20"/>
              </w:rPr>
              <w:t>w stopniu bardzo istotnym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 w:rsidR="004E57F1" w:rsidRPr="00755D76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 w:rsidR="00831370">
              <w:rPr>
                <w:rFonts w:ascii="Myriad Pro" w:hAnsi="Myriad Pro" w:cs="Arial"/>
                <w:b/>
                <w:sz w:val="20"/>
                <w:szCs w:val="20"/>
              </w:rPr>
              <w:t xml:space="preserve">–  </w:t>
            </w:r>
            <w:r w:rsidR="004E57F1" w:rsidRPr="00755D76">
              <w:rPr>
                <w:rFonts w:ascii="Myriad Pro" w:hAnsi="Myriad Pro" w:cs="Arial"/>
                <w:b/>
                <w:sz w:val="20"/>
                <w:szCs w:val="20"/>
              </w:rPr>
              <w:t>5</w:t>
            </w:r>
            <w:r w:rsidR="00C052D2" w:rsidRPr="00755D76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C052D2" w:rsidRPr="00755D76">
              <w:rPr>
                <w:rFonts w:ascii="Myriad Pro" w:hAnsi="Myriad Pro" w:cs="Arial"/>
                <w:b/>
                <w:sz w:val="20"/>
                <w:szCs w:val="20"/>
              </w:rPr>
              <w:t xml:space="preserve"> pkt</w:t>
            </w:r>
            <w:r w:rsidR="00DB09E9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</w:p>
          <w:p w:rsidR="00C052D2" w:rsidRPr="00755D76" w:rsidRDefault="00C052D2" w:rsidP="00831370">
            <w:pPr>
              <w:pStyle w:val="Akapitzlist"/>
              <w:numPr>
                <w:ilvl w:val="0"/>
                <w:numId w:val="35"/>
              </w:numPr>
              <w:tabs>
                <w:tab w:val="left" w:pos="1204"/>
              </w:tabs>
              <w:ind w:left="393" w:hanging="393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755D7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projekt niespełniający ww. warunków – </w:t>
            </w:r>
            <w:r w:rsidRPr="00755D76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  <w:t>0 pkt</w:t>
            </w:r>
            <w:r w:rsidR="00DB09E9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  <w:t>.</w:t>
            </w:r>
          </w:p>
          <w:p w:rsidR="002A5F88" w:rsidRPr="002A5F88" w:rsidRDefault="002A5F88" w:rsidP="002A5F88">
            <w:pPr>
              <w:pStyle w:val="Akapitzlist"/>
              <w:tabs>
                <w:tab w:val="left" w:pos="1204"/>
              </w:tabs>
              <w:ind w:left="317"/>
              <w:jc w:val="both"/>
              <w:rPr>
                <w:rFonts w:ascii="Myriad Pro" w:hAnsi="Myriad Pro" w:cs="Arial"/>
                <w:sz w:val="20"/>
                <w:szCs w:val="20"/>
              </w:rPr>
            </w:pPr>
          </w:p>
          <w:p w:rsidR="00331AB0" w:rsidRPr="001A7B86" w:rsidRDefault="00C052D2" w:rsidP="00331AB0">
            <w:pPr>
              <w:rPr>
                <w:rFonts w:ascii="Myriad Pro" w:hAnsi="Myriad Pro" w:cs="Arial"/>
                <w:sz w:val="20"/>
                <w:szCs w:val="20"/>
              </w:rPr>
            </w:pPr>
            <w:r w:rsidRPr="004E57F1">
              <w:rPr>
                <w:rFonts w:ascii="Myriad Pro" w:hAnsi="Myriad Pro" w:cs="Arial"/>
                <w:sz w:val="20"/>
                <w:szCs w:val="20"/>
              </w:rPr>
              <w:t>Uwzględnić należy</w:t>
            </w:r>
            <w:r w:rsidR="007027EA" w:rsidRPr="004E57F1">
              <w:rPr>
                <w:rFonts w:ascii="Myriad Pro" w:hAnsi="Myriad Pro" w:cs="Arial"/>
                <w:sz w:val="20"/>
                <w:szCs w:val="20"/>
              </w:rPr>
              <w:t xml:space="preserve"> m.in. wykazanie konkurencyjności względem podobnych rozwiązań na rynku,</w:t>
            </w:r>
            <w:r w:rsidR="008E19EB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0D6F9B" w:rsidRPr="004E57F1">
              <w:rPr>
                <w:rFonts w:ascii="Myriad Pro" w:hAnsi="Myriad Pro" w:cs="Arial"/>
                <w:sz w:val="20"/>
                <w:szCs w:val="20"/>
              </w:rPr>
              <w:t>możliwości budowania przewagi konkurencyjnej trwałej w czasie</w:t>
            </w:r>
            <w:r w:rsidR="00331AB0" w:rsidRPr="004E57F1">
              <w:rPr>
                <w:rFonts w:ascii="Myriad Pro" w:hAnsi="Myriad Pro" w:cs="Arial"/>
                <w:sz w:val="20"/>
                <w:szCs w:val="20"/>
              </w:rPr>
              <w:t>, wykazane</w:t>
            </w:r>
            <w:r w:rsidR="00331AB0" w:rsidRPr="004E57F1">
              <w:rPr>
                <w:rFonts w:ascii="Myriad Pro" w:hAnsi="Myriad Pro"/>
                <w:sz w:val="20"/>
                <w:szCs w:val="20"/>
              </w:rPr>
              <w:t xml:space="preserve"> zapotrzebowanie rynkowe na rezultaty projektu, zdefiniowany rynek docelowy, opłacalność realizacji projektu ( szacowany wynik finansowy, racjonalność, korzyści)</w:t>
            </w:r>
            <w:r w:rsidR="00A83E02" w:rsidRPr="004E57F1">
              <w:rPr>
                <w:rFonts w:ascii="Myriad Pro" w:hAnsi="Myriad Pro"/>
                <w:sz w:val="20"/>
                <w:szCs w:val="20"/>
              </w:rPr>
              <w:t>.</w:t>
            </w:r>
          </w:p>
        </w:tc>
        <w:tc>
          <w:tcPr>
            <w:tcW w:w="2772" w:type="dxa"/>
            <w:shd w:val="clear" w:color="auto" w:fill="auto"/>
          </w:tcPr>
          <w:p w:rsidR="000D6F9B" w:rsidRPr="001A7B86" w:rsidRDefault="00BD6CCF" w:rsidP="002343D3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lastRenderedPageBreak/>
              <w:t>zakres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0D6F9B" w:rsidRPr="001A7B86">
              <w:rPr>
                <w:rFonts w:ascii="Myriad Pro" w:hAnsi="Myriad Pro" w:cs="Arial"/>
                <w:sz w:val="20"/>
                <w:szCs w:val="20"/>
              </w:rPr>
              <w:t xml:space="preserve">punktów </w:t>
            </w:r>
            <w:r w:rsidR="00765C40">
              <w:rPr>
                <w:rFonts w:ascii="Myriad Pro" w:hAnsi="Myriad Pro" w:cs="Arial"/>
                <w:sz w:val="20"/>
                <w:szCs w:val="20"/>
              </w:rPr>
              <w:t>0/1/2</w:t>
            </w:r>
            <w:r w:rsidR="004E57F1">
              <w:rPr>
                <w:rFonts w:ascii="Myriad Pro" w:hAnsi="Myriad Pro" w:cs="Arial"/>
                <w:sz w:val="20"/>
                <w:szCs w:val="20"/>
              </w:rPr>
              <w:t>/3/4/5</w:t>
            </w:r>
            <w:r w:rsidR="000D6F9B" w:rsidRPr="001A7B86">
              <w:rPr>
                <w:rFonts w:ascii="Myriad Pro" w:hAnsi="Myriad Pro" w:cs="Arial"/>
                <w:sz w:val="20"/>
                <w:szCs w:val="20"/>
              </w:rPr>
              <w:t xml:space="preserve">; waga </w:t>
            </w:r>
            <w:r w:rsidR="004E57F1">
              <w:rPr>
                <w:rFonts w:ascii="Myriad Pro" w:hAnsi="Myriad Pro" w:cs="Arial"/>
                <w:sz w:val="20"/>
                <w:szCs w:val="20"/>
              </w:rPr>
              <w:t>3</w:t>
            </w:r>
          </w:p>
        </w:tc>
      </w:tr>
      <w:tr w:rsidR="000D6F9B" w:rsidRPr="001A7B86" w:rsidTr="00D76453">
        <w:trPr>
          <w:trHeight w:val="1852"/>
        </w:trPr>
        <w:tc>
          <w:tcPr>
            <w:tcW w:w="495" w:type="dxa"/>
            <w:vMerge/>
            <w:shd w:val="clear" w:color="auto" w:fill="auto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0D6F9B" w:rsidRPr="001A7B86" w:rsidRDefault="000D6F9B" w:rsidP="00D76453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</w:p>
        </w:tc>
        <w:tc>
          <w:tcPr>
            <w:tcW w:w="8864" w:type="dxa"/>
            <w:shd w:val="clear" w:color="auto" w:fill="auto"/>
          </w:tcPr>
          <w:p w:rsidR="000D6F9B" w:rsidRPr="001A7B86" w:rsidRDefault="000D6F9B" w:rsidP="00D76453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  <w:u w:val="single"/>
              </w:rPr>
            </w:pPr>
            <w:r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  <w:u w:val="single"/>
              </w:rPr>
              <w:t>Budowanie przewagi konkurencyjnej w oparciu o design:</w:t>
            </w:r>
          </w:p>
          <w:p w:rsidR="000D6F9B" w:rsidRPr="001A7B86" w:rsidRDefault="000D6F9B" w:rsidP="00D76453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Ocenie podlegać będzie czy:</w:t>
            </w:r>
          </w:p>
          <w:p w:rsidR="000D6F9B" w:rsidRPr="003033CC" w:rsidRDefault="003033CC" w:rsidP="00A76A14">
            <w:pPr>
              <w:pStyle w:val="Akapitzlist"/>
              <w:numPr>
                <w:ilvl w:val="0"/>
                <w:numId w:val="5"/>
              </w:numPr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</w:pPr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przedsięwzięcie</w:t>
            </w:r>
            <w:r w:rsidR="000D6F9B"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 polegające na wprowadzeniu na rynek nowych lub ule</w:t>
            </w:r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pszonych produktów/usług zostało</w:t>
            </w:r>
            <w:r w:rsidR="000D6F9B"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 przygotowane w oparciu o proces rozwoju nowego produktu, uwzględniającego etap projektowania wzorniczego </w:t>
            </w:r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– </w:t>
            </w:r>
            <w:r w:rsidRPr="003033CC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  <w:t>1 pkt</w:t>
            </w:r>
            <w:r w:rsidR="00DB09E9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  <w:t>.</w:t>
            </w:r>
          </w:p>
          <w:p w:rsidR="000D6F9B" w:rsidRPr="00A76A14" w:rsidRDefault="000D6F9B" w:rsidP="00A76A14">
            <w:pPr>
              <w:pStyle w:val="Akapitzlist"/>
              <w:numPr>
                <w:ilvl w:val="0"/>
                <w:numId w:val="5"/>
              </w:numP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Wnioskodawca posiada </w:t>
            </w:r>
            <w:proofErr w:type="spellStart"/>
            <w:r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brief</w:t>
            </w:r>
            <w:proofErr w:type="spellEnd"/>
            <w:r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, specyfikację produktu, dokumentację techniczn</w:t>
            </w:r>
            <w:r w:rsidR="003033CC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ą, dokumentację technologiczną – </w:t>
            </w:r>
            <w:r w:rsidR="003033CC" w:rsidRPr="003033CC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  <w:t>1 pkt.</w:t>
            </w:r>
          </w:p>
          <w:p w:rsidR="00A76A14" w:rsidRPr="002A5F88" w:rsidRDefault="00A76A14" w:rsidP="00A76A14">
            <w:pPr>
              <w:pStyle w:val="Akapitzlist"/>
              <w:numPr>
                <w:ilvl w:val="0"/>
                <w:numId w:val="5"/>
              </w:numPr>
              <w:tabs>
                <w:tab w:val="left" w:pos="1204"/>
              </w:tabs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F6736B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projekt niespełniający ww. </w:t>
            </w:r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warunków</w:t>
            </w:r>
            <w:r w:rsidRPr="00F6736B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 – </w:t>
            </w:r>
            <w:r w:rsidRPr="00F6736B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  <w:t>0 pkt</w:t>
            </w:r>
            <w:r w:rsidR="00DB09E9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  <w:t>.</w:t>
            </w:r>
          </w:p>
          <w:p w:rsidR="00A76A14" w:rsidRPr="00A76A14" w:rsidRDefault="00A76A14" w:rsidP="00A76A14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shd w:val="clear" w:color="auto" w:fill="auto"/>
          </w:tcPr>
          <w:p w:rsidR="000D6F9B" w:rsidRPr="001A7B86" w:rsidRDefault="00BD6CCF" w:rsidP="00D76453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Zakres punktów</w:t>
            </w:r>
            <w:r w:rsidR="000D6F9B" w:rsidRPr="001A7B86">
              <w:rPr>
                <w:rFonts w:ascii="Myriad Pro" w:hAnsi="Myriad Pro" w:cs="Arial"/>
                <w:sz w:val="20"/>
                <w:szCs w:val="20"/>
              </w:rPr>
              <w:t>0</w:t>
            </w:r>
            <w:r w:rsidR="00A76A14">
              <w:rPr>
                <w:rFonts w:ascii="Myriad Pro" w:hAnsi="Myriad Pro" w:cs="Arial"/>
                <w:sz w:val="20"/>
                <w:szCs w:val="20"/>
              </w:rPr>
              <w:t>/1/</w:t>
            </w:r>
            <w:r w:rsidR="008E19EB">
              <w:rPr>
                <w:rFonts w:ascii="Myriad Pro" w:hAnsi="Myriad Pro" w:cs="Arial"/>
                <w:sz w:val="20"/>
                <w:szCs w:val="20"/>
              </w:rPr>
              <w:t>2;</w:t>
            </w:r>
            <w:r w:rsidR="000D6F9B" w:rsidRPr="001A7B86">
              <w:rPr>
                <w:rFonts w:ascii="Myriad Pro" w:hAnsi="Myriad Pro" w:cs="Arial"/>
                <w:sz w:val="20"/>
                <w:szCs w:val="20"/>
              </w:rPr>
              <w:t xml:space="preserve"> waga 1</w:t>
            </w:r>
          </w:p>
        </w:tc>
      </w:tr>
      <w:tr w:rsidR="000D6F9B" w:rsidRPr="001A7B86" w:rsidTr="00D76453">
        <w:tc>
          <w:tcPr>
            <w:tcW w:w="495" w:type="dxa"/>
            <w:shd w:val="clear" w:color="auto" w:fill="auto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89" w:type="dxa"/>
            <w:shd w:val="clear" w:color="auto" w:fill="auto"/>
          </w:tcPr>
          <w:p w:rsidR="000D6F9B" w:rsidRPr="001A7B86" w:rsidRDefault="000D6F9B" w:rsidP="00D76453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</w:p>
        </w:tc>
        <w:tc>
          <w:tcPr>
            <w:tcW w:w="8864" w:type="dxa"/>
            <w:tcBorders>
              <w:bottom w:val="single" w:sz="4" w:space="0" w:color="auto"/>
            </w:tcBorders>
            <w:shd w:val="clear" w:color="auto" w:fill="auto"/>
          </w:tcPr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  <w:u w:val="single"/>
              </w:rPr>
            </w:pPr>
            <w:r w:rsidRPr="001A7B86">
              <w:rPr>
                <w:rFonts w:ascii="Myriad Pro" w:hAnsi="Myriad Pro" w:cs="Arial"/>
                <w:sz w:val="20"/>
                <w:szCs w:val="20"/>
                <w:u w:val="single"/>
              </w:rPr>
              <w:t>Zabezpieczenie praw własności intelektualnej</w:t>
            </w:r>
          </w:p>
          <w:p w:rsidR="000D6F9B" w:rsidRPr="001A7B86" w:rsidRDefault="000D6F9B" w:rsidP="00D76453">
            <w:pPr>
              <w:rPr>
                <w:rFonts w:ascii="Myriad Pro" w:hAnsi="Myriad Pro" w:cs="Arial"/>
                <w:sz w:val="20"/>
                <w:szCs w:val="20"/>
                <w:u w:val="single"/>
              </w:rPr>
            </w:pPr>
          </w:p>
          <w:p w:rsidR="000D6F9B" w:rsidRDefault="000D6F9B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Ocenie podlegać będzie czy:</w:t>
            </w:r>
          </w:p>
          <w:p w:rsidR="00E015DE" w:rsidRPr="003033CC" w:rsidRDefault="002F1918" w:rsidP="006F3C26">
            <w:pPr>
              <w:pStyle w:val="Akapitzlist"/>
              <w:numPr>
                <w:ilvl w:val="0"/>
                <w:numId w:val="20"/>
              </w:numPr>
              <w:spacing w:before="120" w:after="120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3033CC">
              <w:rPr>
                <w:rFonts w:ascii="Myriad Pro" w:hAnsi="Myriad Pro" w:cs="Arial"/>
                <w:sz w:val="20"/>
                <w:szCs w:val="20"/>
              </w:rPr>
              <w:t>k</w:t>
            </w:r>
            <w:r w:rsidR="00E015DE" w:rsidRPr="003033CC">
              <w:rPr>
                <w:rFonts w:ascii="Myriad Pro" w:hAnsi="Myriad Pro" w:cs="Arial"/>
                <w:sz w:val="20"/>
                <w:szCs w:val="20"/>
              </w:rPr>
              <w:t xml:space="preserve">westia praw własności intelektualnej jest uregulowana w stopniu adekwatnym do zakresu i specyfiki projektu – </w:t>
            </w:r>
            <w:r w:rsidRPr="003033CC">
              <w:rPr>
                <w:rFonts w:ascii="Myriad Pro" w:hAnsi="Myriad Pro" w:cs="Arial"/>
                <w:b/>
                <w:sz w:val="20"/>
                <w:szCs w:val="20"/>
              </w:rPr>
              <w:t>1</w:t>
            </w:r>
            <w:r w:rsidR="00E015DE" w:rsidRPr="003033CC">
              <w:rPr>
                <w:rFonts w:ascii="Myriad Pro" w:hAnsi="Myriad Pro" w:cs="Arial"/>
                <w:b/>
                <w:sz w:val="20"/>
                <w:szCs w:val="20"/>
              </w:rPr>
              <w:t xml:space="preserve"> pkt</w:t>
            </w:r>
            <w:r w:rsidR="00DB09E9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</w:p>
          <w:p w:rsidR="002F1918" w:rsidRPr="003033CC" w:rsidRDefault="006C0F40" w:rsidP="006F3C26">
            <w:pPr>
              <w:pStyle w:val="Akapitzlist"/>
              <w:numPr>
                <w:ilvl w:val="0"/>
                <w:numId w:val="21"/>
              </w:numPr>
              <w:spacing w:before="120" w:after="120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3033CC">
              <w:rPr>
                <w:rFonts w:ascii="Myriad Pro" w:hAnsi="Myriad Pro" w:cs="Arial"/>
                <w:sz w:val="20"/>
                <w:szCs w:val="20"/>
              </w:rPr>
              <w:t xml:space="preserve">kwestia praw własności intelektualnej jest uregulowana w stopniu adekwatnym do zakresu i specyfiki projektu 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oraz </w:t>
            </w:r>
            <w:r w:rsidR="002F1918" w:rsidRPr="003033CC">
              <w:rPr>
                <w:rFonts w:ascii="Myriad Pro" w:hAnsi="Myriad Pro" w:cs="Arial"/>
                <w:sz w:val="20"/>
                <w:szCs w:val="20"/>
              </w:rPr>
              <w:t xml:space="preserve">wnioskodawca </w:t>
            </w:r>
            <w:r w:rsidR="00E10573" w:rsidRPr="003033CC">
              <w:rPr>
                <w:rFonts w:ascii="Myriad Pro" w:hAnsi="Myriad Pro" w:cs="Arial"/>
                <w:sz w:val="20"/>
                <w:szCs w:val="20"/>
              </w:rPr>
              <w:t>ubiega się o przyznanie praw wyłącznych (dokonał zgłoszenia wzoru użytkowego, wzoru przemysłowego lub zgłoszenia patentowego</w:t>
            </w:r>
            <w:r w:rsidR="00BC1CC5">
              <w:rPr>
                <w:rFonts w:ascii="Myriad Pro" w:hAnsi="Myriad Pro" w:cs="Arial"/>
                <w:sz w:val="20"/>
                <w:szCs w:val="20"/>
              </w:rPr>
              <w:t xml:space="preserve"> związanego  z realizacją projektu</w:t>
            </w:r>
            <w:r w:rsidR="00E10573" w:rsidRPr="003033CC">
              <w:rPr>
                <w:rFonts w:ascii="Myriad Pro" w:hAnsi="Myriad Pro" w:cs="Arial"/>
                <w:sz w:val="20"/>
                <w:szCs w:val="20"/>
              </w:rPr>
              <w:t xml:space="preserve">) </w:t>
            </w:r>
            <w:r w:rsidR="00E10573" w:rsidRPr="003033CC">
              <w:rPr>
                <w:rFonts w:ascii="Myriad Pro" w:hAnsi="Myriad Pro" w:cs="Arial"/>
                <w:b/>
                <w:sz w:val="20"/>
                <w:szCs w:val="20"/>
              </w:rPr>
              <w:t xml:space="preserve">– </w:t>
            </w:r>
            <w:r w:rsidR="00831370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 w:rsidR="00E10573" w:rsidRPr="003033CC">
              <w:rPr>
                <w:rFonts w:ascii="Myriad Pro" w:hAnsi="Myriad Pro" w:cs="Arial"/>
                <w:b/>
                <w:sz w:val="20"/>
                <w:szCs w:val="20"/>
              </w:rPr>
              <w:t>2 pkt</w:t>
            </w:r>
            <w:r w:rsidR="00DB09E9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  <w:r w:rsidR="00E10573" w:rsidRPr="003033CC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</w:p>
          <w:p w:rsidR="003033CC" w:rsidRPr="003033CC" w:rsidRDefault="006C0F40" w:rsidP="006F3C26">
            <w:pPr>
              <w:pStyle w:val="Akapitzlist"/>
              <w:numPr>
                <w:ilvl w:val="0"/>
                <w:numId w:val="21"/>
              </w:numPr>
              <w:spacing w:before="120" w:after="120"/>
              <w:jc w:val="both"/>
              <w:rPr>
                <w:rFonts w:ascii="Myriad Pro" w:hAnsi="Myriad Pro" w:cs="Arial"/>
                <w:b/>
                <w:sz w:val="20"/>
                <w:szCs w:val="20"/>
              </w:rPr>
            </w:pPr>
            <w:r w:rsidRPr="003033CC">
              <w:rPr>
                <w:rFonts w:ascii="Myriad Pro" w:hAnsi="Myriad Pro" w:cs="Arial"/>
                <w:sz w:val="20"/>
                <w:szCs w:val="20"/>
              </w:rPr>
              <w:t xml:space="preserve">kwestia praw własności intelektualnej jest uregulowana w stopniu adekwatnym do zakresu i specyfiki projektu 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oraz </w:t>
            </w:r>
            <w:r w:rsidR="00E10573" w:rsidRPr="003033CC">
              <w:rPr>
                <w:rFonts w:ascii="Myriad Pro" w:hAnsi="Myriad Pro" w:cs="Arial"/>
                <w:sz w:val="20"/>
                <w:szCs w:val="20"/>
              </w:rPr>
              <w:t xml:space="preserve">Wnioskodawca jest właścicielem praw ochrony na wzór </w:t>
            </w:r>
            <w:r w:rsidR="00101A86">
              <w:rPr>
                <w:rFonts w:ascii="Myriad Pro" w:hAnsi="Myriad Pro" w:cs="Arial"/>
                <w:sz w:val="20"/>
                <w:szCs w:val="20"/>
              </w:rPr>
              <w:t xml:space="preserve"> przemysłowy </w:t>
            </w:r>
            <w:r w:rsidR="00BC1CC5">
              <w:rPr>
                <w:rFonts w:ascii="Myriad Pro" w:hAnsi="Myriad Pro" w:cs="Arial"/>
                <w:sz w:val="20"/>
                <w:szCs w:val="20"/>
              </w:rPr>
              <w:t>związany  z realizacją projektu</w:t>
            </w:r>
            <w:r w:rsidR="00BC1CC5" w:rsidRPr="003033CC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E10573" w:rsidRPr="003033CC">
              <w:rPr>
                <w:rFonts w:ascii="Myriad Pro" w:hAnsi="Myriad Pro" w:cs="Arial"/>
                <w:sz w:val="20"/>
                <w:szCs w:val="20"/>
              </w:rPr>
              <w:t xml:space="preserve">– </w:t>
            </w:r>
            <w:r w:rsidR="00831370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E10573" w:rsidRPr="003033CC">
              <w:rPr>
                <w:rFonts w:ascii="Myriad Pro" w:hAnsi="Myriad Pro" w:cs="Arial"/>
                <w:b/>
                <w:sz w:val="20"/>
                <w:szCs w:val="20"/>
              </w:rPr>
              <w:t>3 pkt</w:t>
            </w:r>
            <w:r w:rsidR="00DB09E9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</w:p>
          <w:p w:rsidR="00C87983" w:rsidRDefault="006C0F40" w:rsidP="006F3C26">
            <w:pPr>
              <w:pStyle w:val="Akapitzlist"/>
              <w:numPr>
                <w:ilvl w:val="0"/>
                <w:numId w:val="21"/>
              </w:numPr>
              <w:spacing w:before="120" w:after="120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3033CC">
              <w:rPr>
                <w:rFonts w:ascii="Myriad Pro" w:hAnsi="Myriad Pro" w:cs="Arial"/>
                <w:sz w:val="20"/>
                <w:szCs w:val="20"/>
              </w:rPr>
              <w:t xml:space="preserve">kwestia praw własności intelektualnej jest uregulowana w stopniu adekwatnym do zakresu i specyfiki projektu 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oraz </w:t>
            </w:r>
            <w:r w:rsidR="00E10573" w:rsidRPr="003033CC">
              <w:rPr>
                <w:rFonts w:ascii="Myriad Pro" w:hAnsi="Myriad Pro" w:cs="Arial"/>
                <w:sz w:val="20"/>
                <w:szCs w:val="20"/>
              </w:rPr>
              <w:t xml:space="preserve">Wnioskodawca jest </w:t>
            </w:r>
            <w:r w:rsidR="00765C40" w:rsidRPr="003033CC">
              <w:rPr>
                <w:rFonts w:ascii="Myriad Pro" w:hAnsi="Myriad Pro" w:cs="Arial"/>
                <w:sz w:val="20"/>
                <w:szCs w:val="20"/>
              </w:rPr>
              <w:t>właścicielem</w:t>
            </w:r>
            <w:r w:rsidR="00E10573" w:rsidRPr="003033CC">
              <w:rPr>
                <w:rFonts w:ascii="Myriad Pro" w:hAnsi="Myriad Pro" w:cs="Arial"/>
                <w:sz w:val="20"/>
                <w:szCs w:val="20"/>
              </w:rPr>
              <w:t xml:space="preserve"> praw ochrony na wzór </w:t>
            </w:r>
            <w:r w:rsidR="00101A86">
              <w:rPr>
                <w:rFonts w:ascii="Myriad Pro" w:hAnsi="Myriad Pro" w:cs="Arial"/>
                <w:sz w:val="20"/>
                <w:szCs w:val="20"/>
              </w:rPr>
              <w:t xml:space="preserve">użytkowy </w:t>
            </w:r>
            <w:r w:rsidR="00E10573" w:rsidRPr="003033CC">
              <w:rPr>
                <w:rFonts w:ascii="Myriad Pro" w:hAnsi="Myriad Pro" w:cs="Arial"/>
                <w:sz w:val="20"/>
                <w:szCs w:val="20"/>
              </w:rPr>
              <w:t xml:space="preserve">lub </w:t>
            </w:r>
            <w:r w:rsidR="002F72D7">
              <w:rPr>
                <w:rFonts w:ascii="Myriad Pro" w:hAnsi="Myriad Pro" w:cs="Arial"/>
                <w:sz w:val="20"/>
                <w:szCs w:val="20"/>
              </w:rPr>
              <w:t>patentu</w:t>
            </w:r>
            <w:r w:rsidR="002F72D7" w:rsidRPr="003033CC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BC1CC5">
              <w:rPr>
                <w:rFonts w:ascii="Myriad Pro" w:hAnsi="Myriad Pro" w:cs="Arial"/>
                <w:sz w:val="20"/>
                <w:szCs w:val="20"/>
              </w:rPr>
              <w:t>związany  z realizacją projektu</w:t>
            </w:r>
            <w:r w:rsidR="00BC1CC5" w:rsidRPr="003033CC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E10573" w:rsidRPr="003033CC">
              <w:rPr>
                <w:rFonts w:ascii="Myriad Pro" w:hAnsi="Myriad Pro" w:cs="Arial"/>
                <w:sz w:val="20"/>
                <w:szCs w:val="20"/>
              </w:rPr>
              <w:t xml:space="preserve">– </w:t>
            </w:r>
            <w:r w:rsidR="00E10573" w:rsidRPr="003033CC">
              <w:rPr>
                <w:rFonts w:ascii="Myriad Pro" w:hAnsi="Myriad Pro" w:cs="Arial"/>
                <w:b/>
                <w:sz w:val="20"/>
                <w:szCs w:val="20"/>
              </w:rPr>
              <w:t>4 pk</w:t>
            </w:r>
            <w:r w:rsidR="00DB09E9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  <w:r w:rsidR="00E10573" w:rsidRPr="003033CC">
              <w:rPr>
                <w:rFonts w:ascii="Myriad Pro" w:hAnsi="Myriad Pro" w:cs="Arial"/>
                <w:b/>
                <w:sz w:val="20"/>
                <w:szCs w:val="20"/>
              </w:rPr>
              <w:t>t</w:t>
            </w:r>
          </w:p>
          <w:p w:rsidR="000D6F9B" w:rsidRPr="00E8348E" w:rsidRDefault="000D6F9B" w:rsidP="006F3C26">
            <w:pPr>
              <w:pStyle w:val="Akapitzlist"/>
              <w:numPr>
                <w:ilvl w:val="0"/>
                <w:numId w:val="21"/>
              </w:numPr>
              <w:rPr>
                <w:rFonts w:ascii="Myriad Pro" w:hAnsi="Myriad Pro" w:cs="Arial"/>
                <w:sz w:val="20"/>
                <w:szCs w:val="20"/>
              </w:rPr>
            </w:pPr>
            <w:r w:rsidRPr="00E8348E">
              <w:rPr>
                <w:rFonts w:ascii="Myriad Pro" w:hAnsi="Myriad Pro" w:cs="Arial"/>
                <w:sz w:val="20"/>
                <w:szCs w:val="20"/>
              </w:rPr>
              <w:lastRenderedPageBreak/>
              <w:t>Wnioskodawca nie odniósł się</w:t>
            </w:r>
            <w:r w:rsidR="00331AB0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Pr="00E8348E">
              <w:rPr>
                <w:rFonts w:ascii="Myriad Pro" w:hAnsi="Myriad Pro" w:cs="Arial"/>
                <w:sz w:val="20"/>
                <w:szCs w:val="20"/>
              </w:rPr>
              <w:t xml:space="preserve">do kwestii własności intelektualnej w projekcie </w:t>
            </w:r>
            <w:r w:rsidRPr="00E8348E">
              <w:rPr>
                <w:rFonts w:ascii="Myriad Pro" w:hAnsi="Myriad Pro" w:cs="Arial"/>
                <w:b/>
                <w:sz w:val="20"/>
                <w:szCs w:val="20"/>
              </w:rPr>
              <w:t xml:space="preserve">– </w:t>
            </w:r>
            <w:r w:rsidR="00831370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 w:rsidRPr="00E8348E">
              <w:rPr>
                <w:rFonts w:ascii="Myriad Pro" w:hAnsi="Myriad Pro" w:cs="Arial"/>
                <w:b/>
                <w:sz w:val="20"/>
                <w:szCs w:val="20"/>
              </w:rPr>
              <w:t xml:space="preserve">0 </w:t>
            </w:r>
            <w:r w:rsidR="00DB09E9">
              <w:rPr>
                <w:rFonts w:ascii="Myriad Pro" w:hAnsi="Myriad Pro" w:cs="Arial"/>
                <w:b/>
                <w:sz w:val="20"/>
                <w:szCs w:val="20"/>
              </w:rPr>
              <w:t xml:space="preserve"> pkt.</w:t>
            </w:r>
          </w:p>
          <w:p w:rsidR="00E8348E" w:rsidRPr="00E8348E" w:rsidRDefault="00E8348E" w:rsidP="00E8348E">
            <w:pPr>
              <w:pStyle w:val="Akapitzlist"/>
              <w:rPr>
                <w:rFonts w:ascii="Myriad Pro" w:hAnsi="Myriad Pro" w:cs="Arial"/>
                <w:sz w:val="20"/>
                <w:szCs w:val="20"/>
              </w:rPr>
            </w:pPr>
          </w:p>
          <w:p w:rsidR="00086108" w:rsidRDefault="006C0F40" w:rsidP="00086108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Punkty nie sumują się. W przypadku spełnienia więcej niż jednego warunku punkty przyznawane są za najwyżej punktowany spełniany warunek. </w:t>
            </w:r>
            <w:r w:rsidR="00C414E2">
              <w:rPr>
                <w:rFonts w:ascii="Myriad Pro" w:hAnsi="Myriad Pro" w:cs="Arial"/>
                <w:sz w:val="20"/>
                <w:szCs w:val="20"/>
              </w:rPr>
              <w:t xml:space="preserve">  </w:t>
            </w:r>
          </w:p>
          <w:p w:rsidR="00965E66" w:rsidRPr="001A7B86" w:rsidRDefault="00965E66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bottom w:val="single" w:sz="4" w:space="0" w:color="auto"/>
            </w:tcBorders>
            <w:shd w:val="clear" w:color="auto" w:fill="auto"/>
          </w:tcPr>
          <w:p w:rsidR="00E015DE" w:rsidRDefault="00BD6CCF" w:rsidP="00C052D2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lastRenderedPageBreak/>
              <w:t xml:space="preserve">Zakres punktów </w:t>
            </w:r>
            <w:r w:rsidR="00E10573">
              <w:rPr>
                <w:rFonts w:ascii="Myriad Pro" w:hAnsi="Myriad Pro" w:cs="Arial"/>
                <w:sz w:val="20"/>
                <w:szCs w:val="20"/>
              </w:rPr>
              <w:t>0</w:t>
            </w:r>
            <w:r w:rsidR="00C87983">
              <w:rPr>
                <w:rFonts w:ascii="Myriad Pro" w:hAnsi="Myriad Pro" w:cs="Arial"/>
                <w:sz w:val="20"/>
                <w:szCs w:val="20"/>
              </w:rPr>
              <w:t>/1/2/3/</w:t>
            </w:r>
            <w:r w:rsidR="00E10573">
              <w:rPr>
                <w:rFonts w:ascii="Myriad Pro" w:hAnsi="Myriad Pro" w:cs="Arial"/>
                <w:sz w:val="20"/>
                <w:szCs w:val="20"/>
              </w:rPr>
              <w:t>4</w:t>
            </w:r>
            <w:r w:rsidR="00E015DE">
              <w:rPr>
                <w:rFonts w:ascii="Myriad Pro" w:hAnsi="Myriad Pro" w:cs="Arial"/>
                <w:sz w:val="20"/>
                <w:szCs w:val="20"/>
              </w:rPr>
              <w:t xml:space="preserve"> waga 1</w:t>
            </w:r>
          </w:p>
          <w:p w:rsidR="000D6F9B" w:rsidRPr="001A7B86" w:rsidRDefault="000D6F9B" w:rsidP="00C052D2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C47820" w:rsidRPr="00526D66" w:rsidTr="003B23B2">
        <w:trPr>
          <w:trHeight w:val="1057"/>
        </w:trPr>
        <w:tc>
          <w:tcPr>
            <w:tcW w:w="495" w:type="dxa"/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89" w:type="dxa"/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864" w:type="dxa"/>
            <w:shd w:val="clear" w:color="auto" w:fill="auto"/>
          </w:tcPr>
          <w:p w:rsidR="00A71BB7" w:rsidRPr="00A71BB7" w:rsidRDefault="00C47820" w:rsidP="00DB7A9F">
            <w:pPr>
              <w:rPr>
                <w:rFonts w:ascii="Myriad Pro" w:hAnsi="Myriad Pro" w:cs="Arial"/>
                <w:sz w:val="20"/>
                <w:szCs w:val="20"/>
                <w:u w:val="single"/>
              </w:rPr>
            </w:pPr>
            <w:r w:rsidRPr="00A71BB7">
              <w:rPr>
                <w:rFonts w:ascii="Myriad Pro" w:hAnsi="Myriad Pro" w:cs="Arial"/>
                <w:sz w:val="20"/>
                <w:szCs w:val="20"/>
                <w:u w:val="single"/>
              </w:rPr>
              <w:t>Wdrażanie technologii informacyjnych i komunikacyjnych</w:t>
            </w:r>
          </w:p>
          <w:p w:rsidR="00DB7A9F" w:rsidRPr="003940D5" w:rsidRDefault="00A71BB7" w:rsidP="00DB7A9F">
            <w:pPr>
              <w:rPr>
                <w:rFonts w:ascii="Myriad Pro" w:hAnsi="Myriad Pro" w:cs="Arial"/>
                <w:sz w:val="20"/>
                <w:szCs w:val="20"/>
              </w:rPr>
            </w:pPr>
            <w:r w:rsidRPr="00A71BB7">
              <w:rPr>
                <w:rFonts w:ascii="Myriad Pro" w:hAnsi="Myriad Pro" w:cs="Arial"/>
                <w:sz w:val="20"/>
                <w:szCs w:val="20"/>
              </w:rPr>
              <w:t xml:space="preserve">Punkty przyznawane są w następujący sposób: </w:t>
            </w:r>
            <w:r w:rsidR="00C47820" w:rsidRPr="003940D5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</w:p>
          <w:p w:rsidR="00C47820" w:rsidRDefault="00DB7A9F" w:rsidP="00DB7A9F">
            <w:pPr>
              <w:rPr>
                <w:rFonts w:ascii="Myriad Pro" w:hAnsi="Myriad Pro" w:cs="Arial"/>
                <w:sz w:val="20"/>
                <w:szCs w:val="20"/>
              </w:rPr>
            </w:pPr>
            <w:r w:rsidRPr="003940D5">
              <w:rPr>
                <w:rFonts w:ascii="Myriad Pro" w:hAnsi="Myriad Pro" w:cs="Arial"/>
                <w:sz w:val="20"/>
                <w:szCs w:val="20"/>
              </w:rPr>
              <w:t xml:space="preserve">- jeśli </w:t>
            </w:r>
            <w:r w:rsidR="00C47820" w:rsidRPr="003940D5">
              <w:rPr>
                <w:rFonts w:ascii="Myriad Pro" w:hAnsi="Myriad Pro" w:cs="Arial"/>
                <w:sz w:val="20"/>
                <w:szCs w:val="20"/>
              </w:rPr>
              <w:t>w wyniku realizacji projektu Wnioskodawca wprowadzi przynajmniej 1 proces biznesowy realizowany za pomocą rozwiązań TIK lub przynajmniej 1 proces biznesowy prowadzony dotychczas przez Wnioskodawcę zostanie zoptymalizowany dzięki rozwiązaniom TIK</w:t>
            </w:r>
            <w:r w:rsidR="00755D76">
              <w:rPr>
                <w:rFonts w:ascii="Myriad Pro" w:hAnsi="Myriad Pro" w:cs="Arial"/>
                <w:sz w:val="20"/>
                <w:szCs w:val="20"/>
              </w:rPr>
              <w:t xml:space="preserve"> – </w:t>
            </w:r>
            <w:r w:rsidR="00A71BB7" w:rsidRPr="00DB09E9">
              <w:rPr>
                <w:rFonts w:ascii="Myriad Pro" w:hAnsi="Myriad Pro" w:cs="Arial"/>
                <w:b/>
                <w:sz w:val="20"/>
                <w:szCs w:val="20"/>
              </w:rPr>
              <w:t>1</w:t>
            </w:r>
            <w:r w:rsidR="00755D76" w:rsidRPr="00DB09E9">
              <w:rPr>
                <w:rFonts w:ascii="Myriad Pro" w:hAnsi="Myriad Pro" w:cs="Arial"/>
                <w:b/>
                <w:sz w:val="20"/>
                <w:szCs w:val="20"/>
              </w:rPr>
              <w:t xml:space="preserve"> pkt.</w:t>
            </w:r>
          </w:p>
          <w:p w:rsidR="0004534B" w:rsidRPr="00C47820" w:rsidRDefault="0004534B" w:rsidP="00A71BB7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- </w:t>
            </w:r>
            <w:r w:rsidR="00474DB8">
              <w:rPr>
                <w:rFonts w:ascii="Myriad Pro" w:hAnsi="Myriad Pro" w:cs="Arial"/>
                <w:sz w:val="20"/>
                <w:szCs w:val="20"/>
              </w:rPr>
              <w:t>N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ie zostanie wprowadzony </w:t>
            </w:r>
            <w:r w:rsidR="00A71BB7">
              <w:rPr>
                <w:rFonts w:ascii="Myriad Pro" w:hAnsi="Myriad Pro" w:cs="Arial"/>
                <w:sz w:val="20"/>
                <w:szCs w:val="20"/>
              </w:rPr>
              <w:t xml:space="preserve">lub 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zoptymalizowany żaden </w:t>
            </w:r>
            <w:r w:rsidRPr="0004534B">
              <w:rPr>
                <w:rFonts w:ascii="Myriad Pro" w:hAnsi="Myriad Pro" w:cs="Arial"/>
                <w:sz w:val="20"/>
                <w:szCs w:val="20"/>
              </w:rPr>
              <w:t xml:space="preserve">proces biznesowy realizowany za pomocą rozwiązań TIK  - </w:t>
            </w:r>
            <w:r w:rsidRPr="00DB09E9">
              <w:rPr>
                <w:rFonts w:ascii="Myriad Pro" w:hAnsi="Myriad Pro" w:cs="Arial"/>
                <w:b/>
                <w:sz w:val="20"/>
                <w:szCs w:val="20"/>
              </w:rPr>
              <w:t>0 pkt</w:t>
            </w:r>
            <w:r w:rsidR="00DB09E9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</w:p>
        </w:tc>
        <w:tc>
          <w:tcPr>
            <w:tcW w:w="2772" w:type="dxa"/>
            <w:shd w:val="clear" w:color="auto" w:fill="auto"/>
          </w:tcPr>
          <w:p w:rsidR="00C47820" w:rsidRPr="001A7B86" w:rsidRDefault="00DB7A9F" w:rsidP="008E19EB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zakres punktów</w:t>
            </w:r>
            <w:r w:rsidR="00755D76">
              <w:rPr>
                <w:rFonts w:ascii="Myriad Pro" w:hAnsi="Myriad Pro" w:cs="Arial"/>
                <w:sz w:val="20"/>
                <w:szCs w:val="20"/>
              </w:rPr>
              <w:t xml:space="preserve"> 0/</w:t>
            </w:r>
            <w:r w:rsidR="008E19EB">
              <w:rPr>
                <w:rFonts w:ascii="Myriad Pro" w:hAnsi="Myriad Pro" w:cs="Arial"/>
                <w:sz w:val="20"/>
                <w:szCs w:val="20"/>
              </w:rPr>
              <w:t>1;</w:t>
            </w:r>
            <w:r w:rsidR="00C47820" w:rsidRPr="00934BF4">
              <w:rPr>
                <w:rFonts w:ascii="Myriad Pro" w:hAnsi="Myriad Pro" w:cs="Arial"/>
                <w:sz w:val="18"/>
                <w:szCs w:val="18"/>
              </w:rPr>
              <w:t xml:space="preserve"> waga </w:t>
            </w:r>
            <w:r w:rsidR="00A71BB7">
              <w:rPr>
                <w:rFonts w:ascii="Myriad Pro" w:hAnsi="Myriad Pro" w:cs="Arial"/>
                <w:sz w:val="18"/>
                <w:szCs w:val="18"/>
              </w:rPr>
              <w:t>2</w:t>
            </w:r>
          </w:p>
        </w:tc>
      </w:tr>
      <w:tr w:rsidR="00C47820" w:rsidRPr="00526D66" w:rsidTr="00EF624C">
        <w:trPr>
          <w:trHeight w:val="689"/>
        </w:trPr>
        <w:tc>
          <w:tcPr>
            <w:tcW w:w="495" w:type="dxa"/>
            <w:vMerge w:val="restart"/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4.3</w:t>
            </w:r>
          </w:p>
        </w:tc>
        <w:tc>
          <w:tcPr>
            <w:tcW w:w="2089" w:type="dxa"/>
            <w:vMerge w:val="restart"/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Efektywność </w:t>
            </w:r>
          </w:p>
        </w:tc>
        <w:tc>
          <w:tcPr>
            <w:tcW w:w="11636" w:type="dxa"/>
            <w:gridSpan w:val="2"/>
            <w:shd w:val="clear" w:color="auto" w:fill="auto"/>
          </w:tcPr>
          <w:p w:rsidR="00C47820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Kryterium punktuje jak zasoby projektu zostaną przetworzone w bezpośrednie produkty i rezultaty w podziale na poniższe aspekty. </w:t>
            </w:r>
          </w:p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C47820" w:rsidRPr="001A7B86" w:rsidTr="007A5167">
        <w:trPr>
          <w:trHeight w:val="581"/>
        </w:trPr>
        <w:tc>
          <w:tcPr>
            <w:tcW w:w="495" w:type="dxa"/>
            <w:vMerge/>
            <w:shd w:val="clear" w:color="auto" w:fill="auto"/>
          </w:tcPr>
          <w:p w:rsidR="00C47820" w:rsidRPr="001A7B86" w:rsidRDefault="00C47820" w:rsidP="003033CC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C47820" w:rsidRPr="001A7B86" w:rsidRDefault="00C47820" w:rsidP="003033CC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864" w:type="dxa"/>
            <w:shd w:val="clear" w:color="auto" w:fill="auto"/>
          </w:tcPr>
          <w:p w:rsidR="00237577" w:rsidRDefault="00C47820" w:rsidP="00C47820">
            <w:pPr>
              <w:spacing w:after="200"/>
              <w:rPr>
                <w:rFonts w:ascii="Myriad Pro" w:eastAsia="Times New Roman" w:hAnsi="Myriad Pro" w:cs="Arial"/>
                <w:sz w:val="20"/>
                <w:szCs w:val="20"/>
                <w:u w:val="single"/>
                <w:lang w:eastAsia="en-US"/>
              </w:rPr>
            </w:pPr>
            <w:r w:rsidRPr="00EF624C">
              <w:rPr>
                <w:rFonts w:ascii="Myriad Pro" w:eastAsia="Times New Roman" w:hAnsi="Myriad Pro" w:cs="Arial"/>
                <w:sz w:val="20"/>
                <w:szCs w:val="20"/>
                <w:u w:val="single"/>
                <w:lang w:eastAsia="en-US"/>
              </w:rPr>
              <w:t>Analiza ryzyka związanego z wybraną opcją projektu</w:t>
            </w:r>
          </w:p>
          <w:p w:rsidR="00C47820" w:rsidRPr="00EF624C" w:rsidRDefault="00C47820" w:rsidP="00C47820">
            <w:pPr>
              <w:spacing w:after="200"/>
              <w:rPr>
                <w:rFonts w:ascii="Myriad Pro" w:eastAsia="Times New Roman" w:hAnsi="Myriad Pro" w:cs="Arial"/>
                <w:sz w:val="20"/>
                <w:szCs w:val="20"/>
                <w:lang w:eastAsia="en-US"/>
              </w:rPr>
            </w:pPr>
            <w:r w:rsidRPr="00EF624C">
              <w:rPr>
                <w:rFonts w:ascii="Myriad Pro" w:eastAsia="Times New Roman" w:hAnsi="Myriad Pro" w:cs="Arial"/>
                <w:sz w:val="20"/>
                <w:szCs w:val="20"/>
                <w:lang w:eastAsia="en-US"/>
              </w:rPr>
              <w:t>Punkty przyznawane są w następujący sposób:</w:t>
            </w:r>
          </w:p>
          <w:p w:rsidR="00C47820" w:rsidRPr="0004534B" w:rsidRDefault="00C47820" w:rsidP="00C47820">
            <w:pPr>
              <w:numPr>
                <w:ilvl w:val="0"/>
                <w:numId w:val="7"/>
              </w:numPr>
              <w:spacing w:after="200"/>
              <w:contextualSpacing/>
              <w:rPr>
                <w:rFonts w:ascii="Myriad Pro" w:eastAsia="Times New Roman" w:hAnsi="Myriad Pro" w:cs="Arial"/>
                <w:sz w:val="20"/>
                <w:szCs w:val="20"/>
                <w:lang w:eastAsia="en-US"/>
              </w:rPr>
            </w:pPr>
            <w:r w:rsidRPr="00EF624C">
              <w:rPr>
                <w:rFonts w:ascii="Myriad Pro" w:eastAsia="Times New Roman" w:hAnsi="Myriad Pro" w:cs="Arial"/>
                <w:sz w:val="20"/>
                <w:szCs w:val="20"/>
                <w:lang w:eastAsia="en-US"/>
              </w:rPr>
              <w:t xml:space="preserve">wnioskodawca przeprowadził wiarygodną analizę </w:t>
            </w:r>
            <w:proofErr w:type="spellStart"/>
            <w:r w:rsidRPr="00EF624C">
              <w:rPr>
                <w:rFonts w:ascii="Myriad Pro" w:eastAsia="Times New Roman" w:hAnsi="Myriad Pro" w:cs="Arial"/>
                <w:sz w:val="20"/>
                <w:szCs w:val="20"/>
                <w:lang w:eastAsia="en-US"/>
              </w:rPr>
              <w:t>ryzyk</w:t>
            </w:r>
            <w:proofErr w:type="spellEnd"/>
            <w:r w:rsidRPr="00EF624C">
              <w:rPr>
                <w:rFonts w:ascii="Myriad Pro" w:eastAsia="Times New Roman" w:hAnsi="Myriad Pro" w:cs="Arial"/>
                <w:sz w:val="20"/>
                <w:szCs w:val="20"/>
                <w:lang w:eastAsia="en-US"/>
              </w:rPr>
              <w:t xml:space="preserve"> związanych z realizacją  projektu oraz zaplanował </w:t>
            </w:r>
            <w:r w:rsidRPr="00EF624C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 xml:space="preserve">wiarygodny plan reakcji na prawdopodobne sytuacje, które mogą utrudniać realizację projektu – </w:t>
            </w:r>
            <w:r w:rsidRPr="00DB09E9">
              <w:rPr>
                <w:rFonts w:ascii="Myriad Pro" w:eastAsiaTheme="minorHAnsi" w:hAnsi="Myriad Pro" w:cs="Arial"/>
                <w:b/>
                <w:sz w:val="20"/>
                <w:szCs w:val="20"/>
                <w:lang w:eastAsia="en-US"/>
              </w:rPr>
              <w:t>1 pkt</w:t>
            </w:r>
            <w:r w:rsidR="00DB09E9" w:rsidRPr="00DB09E9">
              <w:rPr>
                <w:rFonts w:ascii="Myriad Pro" w:eastAsiaTheme="minorHAnsi" w:hAnsi="Myriad Pro" w:cs="Arial"/>
                <w:b/>
                <w:sz w:val="20"/>
                <w:szCs w:val="20"/>
                <w:lang w:eastAsia="en-US"/>
              </w:rPr>
              <w:t>.</w:t>
            </w:r>
          </w:p>
          <w:p w:rsidR="00C47820" w:rsidRPr="007A5167" w:rsidRDefault="0004534B" w:rsidP="007A5167">
            <w:pPr>
              <w:spacing w:after="200"/>
              <w:contextualSpacing/>
              <w:rPr>
                <w:rFonts w:ascii="Myriad Pro" w:eastAsia="Times New Roman" w:hAnsi="Myriad Pro" w:cs="Arial"/>
                <w:sz w:val="18"/>
                <w:szCs w:val="18"/>
              </w:rPr>
            </w:pPr>
            <w:r w:rsidRPr="0004534B">
              <w:rPr>
                <w:rFonts w:ascii="Myriad Pro" w:eastAsia="Times New Roman" w:hAnsi="Myriad Pro" w:cs="Arial"/>
                <w:sz w:val="20"/>
                <w:szCs w:val="20"/>
                <w:lang w:eastAsia="en-US"/>
              </w:rPr>
              <w:t xml:space="preserve">wnioskodawca </w:t>
            </w:r>
            <w:r w:rsidR="00140FDA">
              <w:rPr>
                <w:rFonts w:ascii="Myriad Pro" w:eastAsia="Times New Roman" w:hAnsi="Myriad Pro" w:cs="Arial"/>
                <w:sz w:val="20"/>
                <w:szCs w:val="20"/>
                <w:lang w:eastAsia="en-US"/>
              </w:rPr>
              <w:t xml:space="preserve">przeprowadził wiarygodną </w:t>
            </w:r>
            <w:r w:rsidR="00064CE5">
              <w:rPr>
                <w:rFonts w:ascii="Myriad Pro" w:eastAsia="Times New Roman" w:hAnsi="Myriad Pro" w:cs="Arial"/>
                <w:sz w:val="20"/>
                <w:szCs w:val="20"/>
                <w:lang w:eastAsia="en-US"/>
              </w:rPr>
              <w:t>analiz</w:t>
            </w:r>
            <w:r w:rsidR="00140FDA">
              <w:rPr>
                <w:rFonts w:ascii="Myriad Pro" w:eastAsia="Times New Roman" w:hAnsi="Myriad Pro" w:cs="Arial"/>
                <w:sz w:val="20"/>
                <w:szCs w:val="20"/>
                <w:lang w:eastAsia="en-US"/>
              </w:rPr>
              <w:t xml:space="preserve">ę </w:t>
            </w:r>
            <w:proofErr w:type="spellStart"/>
            <w:r w:rsidRPr="0004534B">
              <w:rPr>
                <w:rFonts w:ascii="Myriad Pro" w:eastAsia="Times New Roman" w:hAnsi="Myriad Pro" w:cs="Arial"/>
                <w:sz w:val="20"/>
                <w:szCs w:val="20"/>
                <w:lang w:eastAsia="en-US"/>
              </w:rPr>
              <w:t>ryzyk</w:t>
            </w:r>
            <w:proofErr w:type="spellEnd"/>
            <w:r w:rsidRPr="0004534B">
              <w:rPr>
                <w:rFonts w:ascii="Myriad Pro" w:eastAsia="Times New Roman" w:hAnsi="Myriad Pro" w:cs="Arial"/>
                <w:sz w:val="20"/>
                <w:szCs w:val="20"/>
                <w:lang w:eastAsia="en-US"/>
              </w:rPr>
              <w:t xml:space="preserve"> związanych z realizacją  projektu </w:t>
            </w:r>
            <w:r w:rsidR="00140FDA">
              <w:rPr>
                <w:rFonts w:ascii="Myriad Pro" w:eastAsia="Times New Roman" w:hAnsi="Myriad Pro" w:cs="Arial"/>
                <w:sz w:val="20"/>
                <w:szCs w:val="20"/>
                <w:lang w:eastAsia="en-US"/>
              </w:rPr>
              <w:t xml:space="preserve">, ale </w:t>
            </w:r>
            <w:r>
              <w:rPr>
                <w:rFonts w:ascii="Myriad Pro" w:eastAsia="Times New Roman" w:hAnsi="Myriad Pro" w:cs="Arial"/>
                <w:sz w:val="20"/>
                <w:szCs w:val="20"/>
                <w:lang w:eastAsia="en-US"/>
              </w:rPr>
              <w:t>nie zaplanował wiarygodnego</w:t>
            </w:r>
            <w:r w:rsidRPr="0004534B">
              <w:rPr>
                <w:rFonts w:ascii="Myriad Pro" w:eastAsia="Times New Roman" w:hAnsi="Myriad Pro" w:cs="Arial"/>
                <w:sz w:val="20"/>
                <w:szCs w:val="20"/>
                <w:lang w:eastAsia="en-US"/>
              </w:rPr>
              <w:t xml:space="preserve"> plan</w:t>
            </w:r>
            <w:r>
              <w:rPr>
                <w:rFonts w:ascii="Myriad Pro" w:eastAsia="Times New Roman" w:hAnsi="Myriad Pro" w:cs="Arial"/>
                <w:sz w:val="20"/>
                <w:szCs w:val="20"/>
                <w:lang w:eastAsia="en-US"/>
              </w:rPr>
              <w:t>u</w:t>
            </w:r>
            <w:r w:rsidRPr="0004534B">
              <w:rPr>
                <w:rFonts w:ascii="Myriad Pro" w:eastAsia="Times New Roman" w:hAnsi="Myriad Pro" w:cs="Arial"/>
                <w:sz w:val="20"/>
                <w:szCs w:val="20"/>
                <w:lang w:eastAsia="en-US"/>
              </w:rPr>
              <w:t xml:space="preserve"> reakcji na prawdopodobne sytuacje, które mogą utrudniać realizację projektu</w:t>
            </w:r>
            <w:r>
              <w:rPr>
                <w:rFonts w:ascii="Myriad Pro" w:eastAsia="Times New Roman" w:hAnsi="Myriad Pro" w:cs="Arial"/>
                <w:sz w:val="20"/>
                <w:szCs w:val="20"/>
                <w:lang w:eastAsia="en-US"/>
              </w:rPr>
              <w:t xml:space="preserve"> - </w:t>
            </w:r>
            <w:r w:rsidRPr="00DB09E9">
              <w:rPr>
                <w:rFonts w:ascii="Myriad Pro" w:eastAsiaTheme="minorHAnsi" w:hAnsi="Myriad Pro" w:cs="Arial"/>
                <w:b/>
                <w:sz w:val="20"/>
                <w:szCs w:val="20"/>
                <w:lang w:eastAsia="en-US"/>
              </w:rPr>
              <w:t>0 pkt</w:t>
            </w:r>
            <w:r w:rsidR="00DB09E9" w:rsidRPr="00DB09E9">
              <w:rPr>
                <w:rFonts w:ascii="Myriad Pro" w:eastAsiaTheme="minorHAnsi" w:hAnsi="Myriad Pro" w:cs="Arial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772" w:type="dxa"/>
            <w:shd w:val="clear" w:color="auto" w:fill="auto"/>
          </w:tcPr>
          <w:p w:rsidR="00C47820" w:rsidRPr="00EF624C" w:rsidRDefault="00C47820" w:rsidP="003033CC">
            <w:pPr>
              <w:rPr>
                <w:rFonts w:ascii="Myriad Pro" w:hAnsi="Myriad Pro" w:cs="Arial"/>
                <w:sz w:val="18"/>
                <w:szCs w:val="18"/>
              </w:rPr>
            </w:pPr>
          </w:p>
          <w:p w:rsidR="00C47820" w:rsidRPr="00EF624C" w:rsidRDefault="00C47820" w:rsidP="003033CC">
            <w:pPr>
              <w:rPr>
                <w:rFonts w:ascii="Myriad Pro" w:hAnsi="Myriad Pro" w:cs="Arial"/>
                <w:sz w:val="18"/>
                <w:szCs w:val="18"/>
              </w:rPr>
            </w:pPr>
          </w:p>
          <w:p w:rsidR="00C47820" w:rsidRPr="00237577" w:rsidRDefault="00C47820" w:rsidP="003033CC">
            <w:pPr>
              <w:rPr>
                <w:rFonts w:ascii="Myriad Pro" w:hAnsi="Myriad Pro" w:cs="Arial"/>
                <w:sz w:val="20"/>
                <w:szCs w:val="20"/>
              </w:rPr>
            </w:pPr>
            <w:r w:rsidRPr="00237577">
              <w:rPr>
                <w:rFonts w:ascii="Myriad Pro" w:hAnsi="Myriad Pro" w:cs="Arial"/>
                <w:sz w:val="20"/>
                <w:szCs w:val="20"/>
              </w:rPr>
              <w:t>zakres punktów 0/1 waga 2</w:t>
            </w:r>
          </w:p>
        </w:tc>
      </w:tr>
      <w:tr w:rsidR="00C47820" w:rsidRPr="001A7B86" w:rsidTr="00F2116E">
        <w:trPr>
          <w:trHeight w:val="467"/>
        </w:trPr>
        <w:tc>
          <w:tcPr>
            <w:tcW w:w="49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7820" w:rsidRPr="001A7B86" w:rsidRDefault="00C47820" w:rsidP="003033CC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47820" w:rsidRPr="001A7B86" w:rsidRDefault="00C47820" w:rsidP="003033CC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864" w:type="dxa"/>
            <w:shd w:val="clear" w:color="auto" w:fill="auto"/>
          </w:tcPr>
          <w:p w:rsidR="00CB6E5E" w:rsidRPr="0067422A" w:rsidRDefault="00CB6E5E" w:rsidP="00CB6E5E">
            <w:pPr>
              <w:spacing w:line="276" w:lineRule="auto"/>
              <w:rPr>
                <w:rFonts w:ascii="Myriad Pro" w:hAnsi="Myriad Pro" w:cs="Arial"/>
                <w:sz w:val="20"/>
                <w:szCs w:val="20"/>
                <w:u w:val="single"/>
              </w:rPr>
            </w:pPr>
            <w:r w:rsidRPr="0067422A">
              <w:rPr>
                <w:rFonts w:ascii="Myriad Pro" w:hAnsi="Myriad Pro" w:cs="Arial"/>
                <w:sz w:val="20"/>
                <w:szCs w:val="20"/>
                <w:u w:val="single"/>
              </w:rPr>
              <w:t>Efektywność dofinansowania</w:t>
            </w:r>
          </w:p>
          <w:p w:rsidR="00CB6E5E" w:rsidRPr="0067422A" w:rsidRDefault="00CB6E5E" w:rsidP="00CB6E5E">
            <w:pPr>
              <w:spacing w:line="276" w:lineRule="auto"/>
              <w:rPr>
                <w:rFonts w:ascii="Myriad Pro" w:hAnsi="Myriad Pro" w:cs="Arial"/>
                <w:sz w:val="20"/>
                <w:szCs w:val="20"/>
                <w:u w:val="single"/>
              </w:rPr>
            </w:pPr>
          </w:p>
          <w:p w:rsidR="00CB6E5E" w:rsidRPr="0067422A" w:rsidRDefault="00CB6E5E" w:rsidP="00CB6E5E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W związku z dążeniem do stymulowania rozwoju jak największej liczby podmiotów gospodarczych działających w </w:t>
            </w:r>
            <w:del w:id="29" w:author="klasecka" w:date="2020-10-16T07:22:00Z">
              <w:r w:rsidRPr="0067422A" w:rsidDel="00886909">
                <w:rPr>
                  <w:rFonts w:ascii="Myriad Pro" w:eastAsia="Times New Roman" w:hAnsi="Myriad Pro" w:cs="Arial"/>
                  <w:color w:val="000000"/>
                  <w:sz w:val="20"/>
                  <w:szCs w:val="20"/>
                </w:rPr>
                <w:delText xml:space="preserve">branży turystycznej </w:delText>
              </w:r>
            </w:del>
            <w:proofErr w:type="spellStart"/>
            <w:ins w:id="30" w:author="klasecka" w:date="2020-10-16T07:22:00Z">
              <w:r w:rsidR="00886909" w:rsidRPr="00DF2FBB">
                <w:rPr>
                  <w:rFonts w:cstheme="minorHAnsi"/>
                  <w:sz w:val="18"/>
                  <w:szCs w:val="18"/>
                </w:rPr>
                <w:t>w</w:t>
              </w:r>
              <w:proofErr w:type="spellEnd"/>
              <w:r w:rsidR="00886909" w:rsidRPr="00DF2FBB">
                <w:rPr>
                  <w:rFonts w:cstheme="minorHAnsi"/>
                  <w:sz w:val="18"/>
                  <w:szCs w:val="18"/>
                </w:rPr>
                <w:t xml:space="preserve"> </w:t>
              </w:r>
              <w:r w:rsidR="00886909" w:rsidRPr="00DF2FBB">
                <w:rPr>
                  <w:rFonts w:ascii="Myriad Pro" w:hAnsi="Myriad Pro" w:cstheme="minorHAnsi"/>
                  <w:sz w:val="20"/>
                  <w:szCs w:val="20"/>
                </w:rPr>
                <w:t xml:space="preserve"> obszarze inteligentnych specjalizacji lub branżach bezpośrednio z nimi powiązanych</w:t>
              </w:r>
              <w:r w:rsidR="00886909" w:rsidRPr="0067422A">
                <w:rPr>
                  <w:rFonts w:ascii="Myriad Pro" w:eastAsia="Times New Roman" w:hAnsi="Myriad Pro" w:cs="Arial"/>
                  <w:color w:val="000000"/>
                  <w:sz w:val="20"/>
                  <w:szCs w:val="20"/>
                </w:rPr>
                <w:t xml:space="preserve"> </w:t>
              </w:r>
            </w:ins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punkty przyznawane są w zależności od kwoty dofinansowania o jaką ubiega się Wnioskodawca:</w:t>
            </w:r>
          </w:p>
          <w:p w:rsidR="004C52E6" w:rsidRPr="004C52E6" w:rsidRDefault="004C52E6" w:rsidP="00CB6E5E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</w:pPr>
            <w:r w:rsidRPr="004C52E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dofinansowanie mniejsze lub równe 1 mln – </w:t>
            </w:r>
            <w:r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  <w:t xml:space="preserve"> 4 pkt</w:t>
            </w:r>
            <w:r w:rsidR="00DB09E9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  <w:t>.</w:t>
            </w:r>
          </w:p>
          <w:p w:rsidR="00CB6E5E" w:rsidRPr="0067422A" w:rsidRDefault="00CB6E5E" w:rsidP="00CB6E5E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dofinansowanie </w:t>
            </w:r>
            <w:r w:rsidR="004C52E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 powyżej 1 mln do 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2 mln  zł – </w:t>
            </w:r>
            <w:r w:rsidR="004C52E6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  <w:t>3</w:t>
            </w:r>
            <w:r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  <w:t xml:space="preserve"> pkt.</w:t>
            </w:r>
          </w:p>
          <w:p w:rsidR="00CB6E5E" w:rsidRPr="0067422A" w:rsidRDefault="00CB6E5E" w:rsidP="00CB6E5E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dofinansowanie </w:t>
            </w:r>
            <w:r w:rsidR="004C52E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powyżej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 2 mln do 3 mln zł – </w:t>
            </w:r>
            <w:r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  <w:t>2 pkt.</w:t>
            </w:r>
          </w:p>
          <w:p w:rsidR="00CB6E5E" w:rsidRDefault="00CB6E5E" w:rsidP="00CB6E5E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dofinansowanie powyżej 3 mln zł </w:t>
            </w:r>
            <w:r w:rsidR="004C52E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do 3,5 mln zł </w:t>
            </w:r>
            <w:r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  <w:t xml:space="preserve">– </w:t>
            </w:r>
            <w:r w:rsidR="00A164A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  <w:t xml:space="preserve"> </w:t>
            </w:r>
            <w:r w:rsidRPr="0067422A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  <w:t>1 pkt</w:t>
            </w:r>
            <w:r w:rsidRPr="0067422A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 </w:t>
            </w:r>
          </w:p>
          <w:p w:rsidR="003E54DE" w:rsidRPr="0067422A" w:rsidRDefault="003E54DE" w:rsidP="00CB6E5E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19" w:hanging="283"/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  <w:r w:rsidRPr="003E54DE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lastRenderedPageBreak/>
              <w:t xml:space="preserve">dofinansowanie powyżej 3,5 mln zł do 4 mln zł </w:t>
            </w:r>
            <w:r w:rsidRPr="003E54DE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  <w:t>–  0 pkt</w:t>
            </w:r>
            <w:r w:rsidRPr="003E54DE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.</w:t>
            </w:r>
          </w:p>
          <w:p w:rsidR="00C47820" w:rsidRPr="00EF624C" w:rsidDel="00C47820" w:rsidRDefault="00C47820" w:rsidP="00C47820">
            <w:pPr>
              <w:rPr>
                <w:rFonts w:ascii="Myriad Pro" w:eastAsia="Times New Roman" w:hAnsi="Myriad Pro" w:cs="Arial"/>
                <w:sz w:val="20"/>
                <w:szCs w:val="20"/>
                <w:u w:val="single"/>
              </w:rPr>
            </w:pPr>
          </w:p>
        </w:tc>
        <w:tc>
          <w:tcPr>
            <w:tcW w:w="2772" w:type="dxa"/>
            <w:shd w:val="clear" w:color="auto" w:fill="auto"/>
          </w:tcPr>
          <w:p w:rsidR="004C52E6" w:rsidRPr="0067422A" w:rsidRDefault="007001DC" w:rsidP="004C52E6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lastRenderedPageBreak/>
              <w:t>zakres</w:t>
            </w:r>
            <w:r w:rsidR="004C52E6" w:rsidRPr="0067422A">
              <w:rPr>
                <w:rFonts w:ascii="Myriad Pro" w:hAnsi="Myriad Pro" w:cs="Arial"/>
                <w:sz w:val="20"/>
                <w:szCs w:val="20"/>
              </w:rPr>
              <w:t xml:space="preserve"> punktów </w:t>
            </w:r>
            <w:r w:rsidR="008727B1">
              <w:rPr>
                <w:rFonts w:ascii="Myriad Pro" w:hAnsi="Myriad Pro" w:cs="Arial"/>
                <w:sz w:val="20"/>
                <w:szCs w:val="20"/>
              </w:rPr>
              <w:t>0/</w:t>
            </w:r>
            <w:r w:rsidR="004C52E6" w:rsidRPr="0067422A">
              <w:rPr>
                <w:rFonts w:ascii="Myriad Pro" w:hAnsi="Myriad Pro" w:cs="Arial"/>
                <w:sz w:val="20"/>
                <w:szCs w:val="20"/>
              </w:rPr>
              <w:t>1/2/</w:t>
            </w:r>
            <w:r w:rsidR="004C52E6">
              <w:rPr>
                <w:rFonts w:ascii="Myriad Pro" w:hAnsi="Myriad Pro" w:cs="Arial"/>
                <w:sz w:val="20"/>
                <w:szCs w:val="20"/>
              </w:rPr>
              <w:t>3/</w:t>
            </w:r>
            <w:r w:rsidR="004C52E6" w:rsidRPr="0067422A">
              <w:rPr>
                <w:rFonts w:ascii="Myriad Pro" w:hAnsi="Myriad Pro" w:cs="Arial"/>
                <w:sz w:val="20"/>
                <w:szCs w:val="20"/>
              </w:rPr>
              <w:t xml:space="preserve">4; </w:t>
            </w:r>
          </w:p>
          <w:p w:rsidR="004C52E6" w:rsidRDefault="004C52E6" w:rsidP="004C52E6">
            <w:pPr>
              <w:rPr>
                <w:rFonts w:ascii="Myriad Pro" w:hAnsi="Myriad Pro" w:cs="Arial"/>
                <w:sz w:val="20"/>
                <w:szCs w:val="20"/>
              </w:rPr>
            </w:pPr>
            <w:r w:rsidRPr="0067422A">
              <w:rPr>
                <w:rFonts w:ascii="Myriad Pro" w:hAnsi="Myriad Pro" w:cs="Arial"/>
                <w:sz w:val="20"/>
                <w:szCs w:val="20"/>
              </w:rPr>
              <w:t>waga 1</w:t>
            </w:r>
          </w:p>
        </w:tc>
      </w:tr>
      <w:tr w:rsidR="00C47820" w:rsidRPr="001A7B86" w:rsidTr="00D76453"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864" w:type="dxa"/>
            <w:tcBorders>
              <w:bottom w:val="single" w:sz="4" w:space="0" w:color="auto"/>
            </w:tcBorders>
            <w:shd w:val="clear" w:color="auto" w:fill="auto"/>
          </w:tcPr>
          <w:p w:rsidR="00C47820" w:rsidRPr="001A7B86" w:rsidRDefault="00C47820" w:rsidP="00D76453">
            <w:pPr>
              <w:rPr>
                <w:rFonts w:ascii="Myriad Pro" w:eastAsia="Times New Roman" w:hAnsi="Myriad Pro" w:cs="Arial"/>
                <w:sz w:val="20"/>
                <w:szCs w:val="20"/>
                <w:u w:val="single"/>
              </w:rPr>
            </w:pPr>
            <w:r w:rsidRPr="001A7B86">
              <w:rPr>
                <w:rFonts w:ascii="Myriad Pro" w:eastAsia="Times New Roman" w:hAnsi="Myriad Pro" w:cs="Arial"/>
                <w:sz w:val="20"/>
                <w:szCs w:val="20"/>
                <w:u w:val="single"/>
              </w:rPr>
              <w:t>Innowacyjność projektu</w:t>
            </w:r>
          </w:p>
          <w:p w:rsidR="00C47820" w:rsidRPr="001A7B86" w:rsidRDefault="00C47820" w:rsidP="00D76453">
            <w:pPr>
              <w:rPr>
                <w:rFonts w:ascii="Myriad Pro" w:eastAsia="Times New Roman" w:hAnsi="Myriad Pro" w:cs="Arial"/>
                <w:sz w:val="20"/>
                <w:szCs w:val="20"/>
              </w:rPr>
            </w:pPr>
          </w:p>
          <w:p w:rsidR="00C47820" w:rsidRDefault="00C47820" w:rsidP="006F3C26">
            <w:pPr>
              <w:pStyle w:val="Akapitzlist"/>
              <w:numPr>
                <w:ilvl w:val="0"/>
                <w:numId w:val="23"/>
              </w:numPr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3033CC">
              <w:rPr>
                <w:rFonts w:ascii="Myriad Pro" w:eastAsia="Times New Roman" w:hAnsi="Myriad Pro" w:cs="Arial"/>
                <w:sz w:val="20"/>
                <w:szCs w:val="20"/>
              </w:rPr>
              <w:t>Ocenie podlega czy projekt polega na wprowadzeniu w przedsiębiorstwie innowacji produktowej tzn. czy projekt zakłada wprowadzenie produktu (lub usługi) charakteryzującego się nowością  - w kontekście posiadanych przez niego nowych cech, funkcjonalności - w porównaniu do produktów dostępnych na docelowym rynku:</w:t>
            </w:r>
          </w:p>
          <w:p w:rsidR="00831370" w:rsidRDefault="00D16780" w:rsidP="00831370">
            <w:pPr>
              <w:pStyle w:val="Akapitzlist"/>
              <w:numPr>
                <w:ilvl w:val="0"/>
                <w:numId w:val="36"/>
              </w:numPr>
              <w:ind w:left="818" w:hanging="425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831370">
              <w:rPr>
                <w:rFonts w:ascii="Myriad Pro" w:eastAsia="Times New Roman" w:hAnsi="Myriad Pro" w:cs="Arial"/>
                <w:sz w:val="20"/>
                <w:szCs w:val="20"/>
              </w:rPr>
              <w:t xml:space="preserve">ponadregionalnym – </w:t>
            </w:r>
            <w:r w:rsidRPr="00831370">
              <w:rPr>
                <w:rFonts w:ascii="Myriad Pro" w:eastAsia="Times New Roman" w:hAnsi="Myriad Pro" w:cs="Arial"/>
                <w:b/>
                <w:sz w:val="20"/>
                <w:szCs w:val="20"/>
              </w:rPr>
              <w:t>1 pkt</w:t>
            </w:r>
            <w:r w:rsidR="00DB09E9">
              <w:rPr>
                <w:rFonts w:ascii="Myriad Pro" w:eastAsia="Times New Roman" w:hAnsi="Myriad Pro" w:cs="Arial"/>
                <w:b/>
                <w:sz w:val="20"/>
                <w:szCs w:val="20"/>
              </w:rPr>
              <w:t>.</w:t>
            </w:r>
            <w:r w:rsidRPr="00831370"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</w:p>
          <w:p w:rsidR="00C47820" w:rsidRPr="001A7B86" w:rsidRDefault="00C47820" w:rsidP="00831370">
            <w:pPr>
              <w:pStyle w:val="Akapitzlist"/>
              <w:ind w:left="818"/>
              <w:rPr>
                <w:rFonts w:eastAsia="Times New Roman"/>
              </w:rPr>
            </w:pPr>
            <w:r>
              <w:rPr>
                <w:rFonts w:eastAsia="Times New Roman"/>
              </w:rPr>
              <w:t>lub</w:t>
            </w:r>
          </w:p>
          <w:p w:rsidR="00831370" w:rsidRDefault="00C47820" w:rsidP="00831370">
            <w:pPr>
              <w:pStyle w:val="Akapitzlist"/>
              <w:numPr>
                <w:ilvl w:val="0"/>
                <w:numId w:val="36"/>
              </w:numPr>
              <w:ind w:left="818" w:hanging="425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831370">
              <w:rPr>
                <w:rFonts w:ascii="Myriad Pro" w:eastAsia="Times New Roman" w:hAnsi="Myriad Pro" w:cs="Arial"/>
                <w:sz w:val="20"/>
                <w:szCs w:val="20"/>
              </w:rPr>
              <w:t xml:space="preserve">krajowym </w:t>
            </w:r>
            <w:r w:rsidR="00A164AA" w:rsidRPr="00831370">
              <w:rPr>
                <w:rFonts w:ascii="Myriad Pro" w:eastAsia="Times New Roman" w:hAnsi="Myriad Pro" w:cs="Arial"/>
                <w:sz w:val="20"/>
                <w:szCs w:val="20"/>
              </w:rPr>
              <w:t xml:space="preserve">– </w:t>
            </w:r>
            <w:r w:rsidR="00A164AA"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  <w:r w:rsidRPr="00831370">
              <w:rPr>
                <w:rFonts w:ascii="Myriad Pro" w:eastAsia="Times New Roman" w:hAnsi="Myriad Pro" w:cs="Arial"/>
                <w:b/>
                <w:sz w:val="20"/>
                <w:szCs w:val="20"/>
              </w:rPr>
              <w:t>2 pkt</w:t>
            </w:r>
            <w:r w:rsidR="00DB09E9">
              <w:rPr>
                <w:rFonts w:ascii="Myriad Pro" w:eastAsia="Times New Roman" w:hAnsi="Myriad Pro" w:cs="Arial"/>
                <w:b/>
                <w:sz w:val="20"/>
                <w:szCs w:val="20"/>
              </w:rPr>
              <w:t>.</w:t>
            </w:r>
            <w:r w:rsidR="00831370"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</w:p>
          <w:p w:rsidR="00C47820" w:rsidRPr="00831370" w:rsidRDefault="00C47820" w:rsidP="00831370">
            <w:pPr>
              <w:pStyle w:val="Akapitzlist"/>
              <w:ind w:left="818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831370">
              <w:rPr>
                <w:rFonts w:ascii="Myriad Pro" w:eastAsia="Times New Roman" w:hAnsi="Myriad Pro" w:cs="Arial"/>
                <w:sz w:val="20"/>
                <w:szCs w:val="20"/>
              </w:rPr>
              <w:t>lub</w:t>
            </w:r>
          </w:p>
          <w:p w:rsidR="00C47820" w:rsidRDefault="00C47820" w:rsidP="00831370">
            <w:pPr>
              <w:pStyle w:val="Akapitzlist"/>
              <w:numPr>
                <w:ilvl w:val="0"/>
                <w:numId w:val="36"/>
              </w:numPr>
              <w:ind w:left="818" w:hanging="425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sz w:val="20"/>
                <w:szCs w:val="20"/>
              </w:rPr>
              <w:t xml:space="preserve">światowym –  </w:t>
            </w:r>
            <w:r w:rsidRPr="007507E9">
              <w:rPr>
                <w:rFonts w:ascii="Myriad Pro" w:eastAsia="Times New Roman" w:hAnsi="Myriad Pro" w:cs="Arial"/>
                <w:b/>
                <w:sz w:val="20"/>
                <w:szCs w:val="20"/>
              </w:rPr>
              <w:t>3 pkt</w:t>
            </w:r>
            <w:r w:rsidR="00DB09E9">
              <w:rPr>
                <w:rFonts w:ascii="Myriad Pro" w:eastAsia="Times New Roman" w:hAnsi="Myriad Pro" w:cs="Arial"/>
                <w:b/>
                <w:sz w:val="20"/>
                <w:szCs w:val="20"/>
              </w:rPr>
              <w:t>.</w:t>
            </w:r>
          </w:p>
          <w:p w:rsidR="00C47820" w:rsidRPr="008E7718" w:rsidRDefault="00C47820" w:rsidP="008E7718">
            <w:pPr>
              <w:rPr>
                <w:rFonts w:ascii="Myriad Pro" w:eastAsia="Times New Roman" w:hAnsi="Myriad Pro" w:cs="Arial"/>
                <w:sz w:val="20"/>
                <w:szCs w:val="20"/>
              </w:rPr>
            </w:pPr>
          </w:p>
          <w:p w:rsidR="00C47820" w:rsidRPr="00F8681F" w:rsidRDefault="00C47820" w:rsidP="006F3C26">
            <w:pPr>
              <w:pStyle w:val="Akapitzlist"/>
              <w:numPr>
                <w:ilvl w:val="0"/>
                <w:numId w:val="23"/>
              </w:numPr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F8681F">
              <w:rPr>
                <w:rFonts w:ascii="Myriad Pro" w:eastAsia="Times New Roman" w:hAnsi="Myriad Pro" w:cs="Arial"/>
                <w:sz w:val="20"/>
                <w:szCs w:val="20"/>
              </w:rPr>
              <w:t>Realizacja projektu polega na wdrożeniu do praktyki przedsiębiorstwa innowacji procesowej, tj. wdrożenia nowej lub znacząco udoskonalonej metody produkcji lub dostawy:</w:t>
            </w:r>
          </w:p>
          <w:p w:rsidR="00C47820" w:rsidRDefault="00C47820" w:rsidP="002F12B1">
            <w:pPr>
              <w:pStyle w:val="Akapitzlist"/>
              <w:numPr>
                <w:ilvl w:val="0"/>
                <w:numId w:val="8"/>
              </w:numPr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sz w:val="20"/>
                <w:szCs w:val="20"/>
              </w:rPr>
              <w:t xml:space="preserve">co najmniej w skali </w:t>
            </w:r>
            <w:r w:rsidR="00D16780">
              <w:rPr>
                <w:rFonts w:ascii="Myriad Pro" w:eastAsia="Times New Roman" w:hAnsi="Myriad Pro" w:cs="Arial"/>
                <w:sz w:val="20"/>
                <w:szCs w:val="20"/>
              </w:rPr>
              <w:t>ponad</w:t>
            </w:r>
            <w:r w:rsidRPr="001A7B86">
              <w:rPr>
                <w:rFonts w:ascii="Myriad Pro" w:eastAsia="Times New Roman" w:hAnsi="Myriad Pro" w:cs="Arial"/>
                <w:sz w:val="20"/>
                <w:szCs w:val="20"/>
              </w:rPr>
              <w:t xml:space="preserve">regionalnego rynku – </w:t>
            </w:r>
            <w:r w:rsidRPr="007507E9">
              <w:rPr>
                <w:rFonts w:ascii="Myriad Pro" w:eastAsia="Times New Roman" w:hAnsi="Myriad Pro" w:cs="Arial"/>
                <w:b/>
                <w:sz w:val="20"/>
                <w:szCs w:val="20"/>
              </w:rPr>
              <w:t>1 pkt</w:t>
            </w:r>
            <w:r w:rsidR="00DB09E9">
              <w:rPr>
                <w:rFonts w:ascii="Myriad Pro" w:eastAsia="Times New Roman" w:hAnsi="Myriad Pro" w:cs="Arial"/>
                <w:b/>
                <w:sz w:val="20"/>
                <w:szCs w:val="20"/>
              </w:rPr>
              <w:t>.</w:t>
            </w:r>
          </w:p>
          <w:p w:rsidR="00C47820" w:rsidRPr="001A7B86" w:rsidRDefault="00C47820" w:rsidP="007507E9">
            <w:pPr>
              <w:pStyle w:val="Akapitzlist"/>
              <w:ind w:left="780"/>
              <w:rPr>
                <w:rFonts w:ascii="Myriad Pro" w:eastAsia="Times New Roman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Arial"/>
                <w:sz w:val="20"/>
                <w:szCs w:val="20"/>
              </w:rPr>
              <w:t>lub</w:t>
            </w:r>
          </w:p>
          <w:p w:rsidR="00C47820" w:rsidRPr="003033CC" w:rsidRDefault="00C47820" w:rsidP="002F12B1">
            <w:pPr>
              <w:pStyle w:val="Akapitzlist"/>
              <w:numPr>
                <w:ilvl w:val="0"/>
                <w:numId w:val="8"/>
              </w:numPr>
              <w:rPr>
                <w:rFonts w:ascii="Myriad Pro" w:eastAsia="Times New Roman" w:hAnsi="Myriad Pro" w:cs="Arial"/>
                <w:b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sz w:val="20"/>
                <w:szCs w:val="20"/>
              </w:rPr>
              <w:t xml:space="preserve">co najmniej w skali polskiego rynku – </w:t>
            </w:r>
            <w:r w:rsidRPr="007507E9">
              <w:rPr>
                <w:rFonts w:ascii="Myriad Pro" w:eastAsia="Times New Roman" w:hAnsi="Myriad Pro" w:cs="Arial"/>
                <w:b/>
                <w:sz w:val="20"/>
                <w:szCs w:val="20"/>
              </w:rPr>
              <w:t xml:space="preserve"> 2 pkt</w:t>
            </w:r>
            <w:r w:rsidR="00DB09E9">
              <w:rPr>
                <w:rFonts w:ascii="Myriad Pro" w:eastAsia="Times New Roman" w:hAnsi="Myriad Pro" w:cs="Arial"/>
                <w:b/>
                <w:sz w:val="20"/>
                <w:szCs w:val="20"/>
              </w:rPr>
              <w:t>.</w:t>
            </w:r>
          </w:p>
          <w:p w:rsidR="00140FDA" w:rsidRDefault="00140FDA" w:rsidP="003E4969">
            <w:pPr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</w:p>
          <w:p w:rsidR="00C47820" w:rsidRPr="003033CC" w:rsidRDefault="00140FDA" w:rsidP="003E4969">
            <w:pPr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Arial"/>
                <w:sz w:val="20"/>
                <w:szCs w:val="20"/>
              </w:rPr>
              <w:t xml:space="preserve">Weryfikacji podlega, czy realizacja projektu rzeczywiście będzie </w:t>
            </w:r>
            <w:r w:rsidR="00217B35">
              <w:rPr>
                <w:rFonts w:ascii="Myriad Pro" w:eastAsia="Times New Roman" w:hAnsi="Myriad Pro" w:cs="Arial"/>
                <w:sz w:val="20"/>
                <w:szCs w:val="20"/>
              </w:rPr>
              <w:t xml:space="preserve">wdrażać 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>innowacj</w:t>
            </w:r>
            <w:r w:rsidR="00217B35">
              <w:rPr>
                <w:rFonts w:ascii="Myriad Pro" w:eastAsia="Times New Roman" w:hAnsi="Myriad Pro" w:cs="Arial"/>
                <w:sz w:val="20"/>
                <w:szCs w:val="20"/>
              </w:rPr>
              <w:t>e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 xml:space="preserve"> na </w:t>
            </w:r>
            <w:r w:rsidR="00217B35">
              <w:rPr>
                <w:rFonts w:ascii="Myriad Pro" w:eastAsia="Times New Roman" w:hAnsi="Myriad Pro" w:cs="Arial"/>
                <w:sz w:val="20"/>
                <w:szCs w:val="20"/>
              </w:rPr>
              <w:t>poziomie  (tj. w skali lub w odniesieniu do rynku) deklarowanym przez Wnioskodawcę .</w:t>
            </w:r>
          </w:p>
          <w:p w:rsidR="00140FDA" w:rsidRDefault="00140FDA" w:rsidP="00D76453">
            <w:pPr>
              <w:rPr>
                <w:rFonts w:ascii="Myriad Pro" w:eastAsia="Times New Roman" w:hAnsi="Myriad Pro" w:cs="Arial"/>
                <w:sz w:val="20"/>
                <w:szCs w:val="20"/>
              </w:rPr>
            </w:pPr>
          </w:p>
          <w:p w:rsidR="00C47820" w:rsidRDefault="00C47820" w:rsidP="00D76453">
            <w:pPr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sz w:val="20"/>
                <w:szCs w:val="20"/>
              </w:rPr>
              <w:t>Projekt, który zakłada wprowadzenie innowacji procesowej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>/</w:t>
            </w:r>
            <w:r w:rsidRPr="001A7B86">
              <w:rPr>
                <w:rFonts w:ascii="Myriad Pro" w:eastAsia="Times New Roman" w:hAnsi="Myriad Pro" w:cs="Arial"/>
                <w:sz w:val="20"/>
                <w:szCs w:val="20"/>
              </w:rPr>
              <w:t xml:space="preserve">produktowej w skali mniejszej niż </w:t>
            </w:r>
            <w:r w:rsidR="007001DC">
              <w:rPr>
                <w:rFonts w:ascii="Myriad Pro" w:eastAsia="Times New Roman" w:hAnsi="Myriad Pro" w:cs="Arial"/>
                <w:sz w:val="20"/>
                <w:szCs w:val="20"/>
              </w:rPr>
              <w:t xml:space="preserve">ponadregionalna </w:t>
            </w:r>
            <w:r w:rsidRPr="001A7B86">
              <w:rPr>
                <w:rFonts w:ascii="Myriad Pro" w:eastAsia="Times New Roman" w:hAnsi="Myriad Pro" w:cs="Arial"/>
                <w:sz w:val="20"/>
                <w:szCs w:val="20"/>
              </w:rPr>
              <w:t xml:space="preserve">otrzymuje 0 punktów. </w:t>
            </w:r>
          </w:p>
          <w:p w:rsidR="00C47820" w:rsidRDefault="00C47820" w:rsidP="00D76453">
            <w:pPr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sz w:val="20"/>
                <w:szCs w:val="20"/>
              </w:rPr>
              <w:t>0 punktów w tym kryterium nie dyskwalifikuje projektu.</w:t>
            </w:r>
          </w:p>
          <w:p w:rsidR="00C47820" w:rsidRPr="001A7B86" w:rsidRDefault="00C47820" w:rsidP="00D76453">
            <w:pPr>
              <w:rPr>
                <w:rFonts w:ascii="Myriad Pro" w:eastAsia="Times New Roman" w:hAnsi="Myriad Pro" w:cs="Arial"/>
                <w:sz w:val="20"/>
                <w:szCs w:val="20"/>
              </w:rPr>
            </w:pPr>
          </w:p>
          <w:p w:rsidR="00C47820" w:rsidRPr="007507E9" w:rsidRDefault="00C47820" w:rsidP="00A521F2">
            <w:pPr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7507E9">
              <w:rPr>
                <w:rFonts w:ascii="Myriad Pro" w:eastAsia="Times New Roman" w:hAnsi="Myriad Pro" w:cs="Arial"/>
                <w:sz w:val="20"/>
                <w:szCs w:val="20"/>
              </w:rPr>
              <w:t>W ramach oceny należy uwzględnić m.in.:</w:t>
            </w:r>
          </w:p>
          <w:p w:rsidR="00C47820" w:rsidRPr="00F8681F" w:rsidRDefault="00C47820" w:rsidP="006F3C2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F8681F">
              <w:rPr>
                <w:rFonts w:ascii="Myriad Pro" w:eastAsia="Times New Roman" w:hAnsi="Myriad Pro" w:cs="Arial"/>
                <w:sz w:val="20"/>
                <w:szCs w:val="20"/>
              </w:rPr>
              <w:t>czy produkt/usługę cechuje wystarczający lub znaczący stopień nowości czy też jego cechy, charakterystyki/nowe funkcjonalności są mało znaczące i nie zawierają w sobie wystarczającego stopnia nowości,</w:t>
            </w:r>
          </w:p>
          <w:p w:rsidR="00C47820" w:rsidRPr="00F8681F" w:rsidRDefault="00C47820" w:rsidP="006F3C26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F8681F">
              <w:rPr>
                <w:rFonts w:ascii="Myriad Pro" w:eastAsia="Times New Roman" w:hAnsi="Myriad Pro" w:cs="Arial"/>
                <w:sz w:val="20"/>
                <w:szCs w:val="20"/>
              </w:rPr>
              <w:t>w jakim stopniu technologia wykorzystana w procesie stanowi nowość w skali polskiego rynku oraz czy mamy do czynienia ze znaczącą zmianą w zakresie technologii, urządzeń oraz/lub oprogramowania.</w:t>
            </w:r>
          </w:p>
          <w:p w:rsidR="00C47820" w:rsidRPr="007507E9" w:rsidRDefault="00C47820" w:rsidP="00A521F2">
            <w:pPr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</w:p>
          <w:p w:rsidR="00C47820" w:rsidRPr="007507E9" w:rsidRDefault="00C47820" w:rsidP="007507E9">
            <w:pPr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7507E9">
              <w:rPr>
                <w:rFonts w:ascii="Myriad Pro" w:eastAsia="Times New Roman" w:hAnsi="Myriad Pro" w:cs="Arial"/>
                <w:sz w:val="20"/>
                <w:szCs w:val="20"/>
              </w:rPr>
              <w:t xml:space="preserve">Do oceny ww. kryterium przyjmuje się definicję innowacji produktowej i procesowej określoną w publikacji: </w:t>
            </w:r>
            <w:r w:rsidRPr="007507E9">
              <w:rPr>
                <w:rFonts w:ascii="Myriad Pro" w:eastAsia="Times New Roman" w:hAnsi="Myriad Pro" w:cs="Arial"/>
                <w:i/>
                <w:sz w:val="20"/>
                <w:szCs w:val="20"/>
              </w:rPr>
              <w:t>Podręcznik Oslo. Zasady gromadzenia i interpretacji danych dotyczących innowacji, OECD, wydanie 3 z 2005 r.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shd w:val="clear" w:color="auto" w:fill="auto"/>
          </w:tcPr>
          <w:p w:rsidR="00C47820" w:rsidRDefault="00C47820" w:rsidP="001245B0">
            <w:pPr>
              <w:rPr>
                <w:ins w:id="31" w:author="klasecka" w:date="2020-10-16T11:40:00Z"/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lastRenderedPageBreak/>
              <w:t>zakres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 punktów 0</w:t>
            </w:r>
            <w:r w:rsidR="008E19EB">
              <w:rPr>
                <w:rFonts w:ascii="Myriad Pro" w:hAnsi="Myriad Pro" w:cs="Arial"/>
                <w:sz w:val="20"/>
                <w:szCs w:val="20"/>
              </w:rPr>
              <w:t>/1/2/3/4/5;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 waga 3</w:t>
            </w:r>
          </w:p>
          <w:p w:rsidR="00D116BF" w:rsidRDefault="00D116BF" w:rsidP="001245B0">
            <w:pPr>
              <w:rPr>
                <w:ins w:id="32" w:author="klasecka" w:date="2020-10-16T11:40:00Z"/>
                <w:rFonts w:ascii="Myriad Pro" w:hAnsi="Myriad Pro" w:cs="Arial"/>
                <w:sz w:val="20"/>
                <w:szCs w:val="20"/>
              </w:rPr>
            </w:pPr>
          </w:p>
          <w:p w:rsidR="00D116BF" w:rsidRDefault="00D116BF" w:rsidP="00D116BF">
            <w:pPr>
              <w:rPr>
                <w:ins w:id="33" w:author="klasecka" w:date="2020-10-16T11:41:00Z"/>
                <w:rFonts w:ascii="Myriad Pro" w:eastAsia="Calibri" w:hAnsi="Myriad Pro" w:cs="Arial"/>
                <w:sz w:val="20"/>
                <w:szCs w:val="20"/>
              </w:rPr>
            </w:pPr>
            <w:ins w:id="34" w:author="klasecka" w:date="2020-10-16T11:40:00Z">
              <w:r w:rsidRPr="0067422A">
                <w:rPr>
                  <w:rFonts w:ascii="Myriad Pro" w:eastAsia="Calibri" w:hAnsi="Myriad Pro" w:cs="Arial"/>
                  <w:sz w:val="20"/>
                  <w:szCs w:val="20"/>
                </w:rPr>
                <w:t>Kryterium ma charakter rozstrzygający, tzn. w przypadku uzyskania przez projekty w wyniku przeprowadzenia oceny, jednakowej liczby punktów, o ich kolejności na liście rankingowej przesądza wyższa liczba punktów uzyskana w Kryterium 4.</w:t>
              </w:r>
              <w:r>
                <w:rPr>
                  <w:rFonts w:ascii="Myriad Pro" w:eastAsia="Calibri" w:hAnsi="Myriad Pro" w:cs="Arial"/>
                  <w:sz w:val="20"/>
                  <w:szCs w:val="20"/>
                </w:rPr>
                <w:t>3</w:t>
              </w:r>
            </w:ins>
            <w:ins w:id="35" w:author="klasecka" w:date="2020-10-16T11:41:00Z">
              <w:r>
                <w:rPr>
                  <w:rFonts w:ascii="Myriad Pro" w:eastAsia="Calibri" w:hAnsi="Myriad Pro" w:cs="Arial"/>
                  <w:sz w:val="20"/>
                  <w:szCs w:val="20"/>
                </w:rPr>
                <w:t xml:space="preserve"> Efektywność</w:t>
              </w:r>
            </w:ins>
            <w:ins w:id="36" w:author="klasecka" w:date="2020-10-16T11:40:00Z">
              <w:r w:rsidRPr="0067422A">
                <w:rPr>
                  <w:rFonts w:ascii="Myriad Pro" w:eastAsia="Calibri" w:hAnsi="Myriad Pro" w:cs="Arial"/>
                  <w:sz w:val="20"/>
                  <w:szCs w:val="20"/>
                </w:rPr>
                <w:t xml:space="preserve">, </w:t>
              </w:r>
              <w:proofErr w:type="spellStart"/>
              <w:r w:rsidRPr="0067422A">
                <w:rPr>
                  <w:rFonts w:ascii="Myriad Pro" w:eastAsia="Calibri" w:hAnsi="Myriad Pro" w:cs="Arial"/>
                  <w:sz w:val="20"/>
                  <w:szCs w:val="20"/>
                </w:rPr>
                <w:t>podkryterium</w:t>
              </w:r>
              <w:proofErr w:type="spellEnd"/>
              <w:r w:rsidRPr="0067422A">
                <w:rPr>
                  <w:rFonts w:ascii="Myriad Pro" w:eastAsia="Calibri" w:hAnsi="Myriad Pro" w:cs="Arial"/>
                  <w:sz w:val="20"/>
                  <w:szCs w:val="20"/>
                </w:rPr>
                <w:t xml:space="preserve"> </w:t>
              </w:r>
            </w:ins>
            <w:ins w:id="37" w:author="klasecka" w:date="2020-10-16T11:41:00Z">
              <w:r>
                <w:rPr>
                  <w:rFonts w:ascii="Myriad Pro" w:eastAsia="Calibri" w:hAnsi="Myriad Pro" w:cs="Arial"/>
                  <w:sz w:val="20"/>
                  <w:szCs w:val="20"/>
                </w:rPr>
                <w:t>Innowacyjność projektu</w:t>
              </w:r>
            </w:ins>
            <w:ins w:id="38" w:author="klasecka" w:date="2020-10-16T11:40:00Z">
              <w:r w:rsidRPr="0067422A">
                <w:rPr>
                  <w:rFonts w:ascii="Myriad Pro" w:eastAsia="Calibri" w:hAnsi="Myriad Pro" w:cs="Arial"/>
                  <w:sz w:val="20"/>
                  <w:szCs w:val="20"/>
                </w:rPr>
                <w:t xml:space="preserve">. </w:t>
              </w:r>
            </w:ins>
          </w:p>
          <w:p w:rsidR="00D116BF" w:rsidRPr="001A7B86" w:rsidRDefault="00D116BF" w:rsidP="00D116BF">
            <w:pPr>
              <w:rPr>
                <w:rFonts w:ascii="Myriad Pro" w:hAnsi="Myriad Pro" w:cs="Arial"/>
                <w:sz w:val="20"/>
                <w:szCs w:val="20"/>
              </w:rPr>
            </w:pPr>
            <w:ins w:id="39" w:author="klasecka" w:date="2020-10-16T11:40:00Z">
              <w:r w:rsidRPr="0067422A">
                <w:rPr>
                  <w:rFonts w:ascii="Myriad Pro" w:eastAsia="Calibri" w:hAnsi="Myriad Pro" w:cs="Arial"/>
                  <w:sz w:val="20"/>
                  <w:szCs w:val="20"/>
                </w:rPr>
                <w:t xml:space="preserve">W przypadku kiedy w ramach oceny ww. </w:t>
              </w:r>
              <w:proofErr w:type="spellStart"/>
              <w:r w:rsidRPr="0067422A">
                <w:rPr>
                  <w:rFonts w:ascii="Myriad Pro" w:eastAsia="Calibri" w:hAnsi="Myriad Pro" w:cs="Arial"/>
                  <w:sz w:val="20"/>
                  <w:szCs w:val="20"/>
                </w:rPr>
                <w:t>podkryterium</w:t>
              </w:r>
              <w:proofErr w:type="spellEnd"/>
              <w:r w:rsidRPr="0067422A">
                <w:rPr>
                  <w:rFonts w:ascii="Myriad Pro" w:eastAsia="Calibri" w:hAnsi="Myriad Pro" w:cs="Arial"/>
                  <w:sz w:val="20"/>
                  <w:szCs w:val="20"/>
                </w:rPr>
                <w:t xml:space="preserve"> projekty będą nadal posiadały jednakową liczbę punktów, zostaną sklasyfikowane według kolejności wpływu do IZ RPO WZ pisemnego wniosku o przyznanie pomocy.</w:t>
              </w:r>
            </w:ins>
          </w:p>
        </w:tc>
      </w:tr>
      <w:tr w:rsidR="00C47820" w:rsidRPr="001A7B86" w:rsidTr="00965E66">
        <w:trPr>
          <w:trHeight w:val="500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864" w:type="dxa"/>
            <w:tcBorders>
              <w:bottom w:val="single" w:sz="4" w:space="0" w:color="auto"/>
            </w:tcBorders>
            <w:shd w:val="clear" w:color="auto" w:fill="auto"/>
          </w:tcPr>
          <w:p w:rsidR="00C47820" w:rsidRPr="001A7B86" w:rsidRDefault="00C47820" w:rsidP="00D76453">
            <w:pPr>
              <w:rPr>
                <w:rFonts w:ascii="Myriad Pro" w:eastAsia="Times New Roman" w:hAnsi="Myriad Pro" w:cs="Arial"/>
                <w:sz w:val="20"/>
                <w:szCs w:val="20"/>
                <w:u w:val="single"/>
              </w:rPr>
            </w:pPr>
            <w:r w:rsidRPr="001A7B86">
              <w:rPr>
                <w:rFonts w:ascii="Myriad Pro" w:eastAsia="Times New Roman" w:hAnsi="Myriad Pro" w:cs="Arial"/>
                <w:sz w:val="20"/>
                <w:szCs w:val="20"/>
                <w:u w:val="single"/>
              </w:rPr>
              <w:t>Wdrażanie wyników prac B+R</w:t>
            </w:r>
          </w:p>
          <w:p w:rsidR="00C47820" w:rsidRPr="001A7B86" w:rsidRDefault="00C47820" w:rsidP="00D97EC1">
            <w:pPr>
              <w:rPr>
                <w:rFonts w:ascii="Myriad Pro" w:eastAsia="Times New Roman" w:hAnsi="Myriad Pro" w:cs="Arial"/>
                <w:sz w:val="20"/>
                <w:szCs w:val="20"/>
              </w:rPr>
            </w:pPr>
          </w:p>
          <w:p w:rsidR="00C47820" w:rsidRPr="001A7B86" w:rsidRDefault="00C47820" w:rsidP="00D97EC1">
            <w:pPr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sz w:val="20"/>
                <w:szCs w:val="20"/>
              </w:rPr>
              <w:t xml:space="preserve">Projekt zakłada wykorzystanie w ramach projektu elementów wyników prac B+R prowadzonych przez przedsiębiorcę lub 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>na jego zlecenie , bądź wyników zaplanowanych do zakupu  w ramach projektu.</w:t>
            </w:r>
          </w:p>
          <w:p w:rsidR="00C47820" w:rsidRPr="001A7B86" w:rsidRDefault="00C47820" w:rsidP="00D97EC1">
            <w:pPr>
              <w:rPr>
                <w:rFonts w:ascii="Myriad Pro" w:eastAsia="Times New Roman" w:hAnsi="Myriad Pro" w:cs="Arial"/>
                <w:sz w:val="20"/>
                <w:szCs w:val="20"/>
              </w:rPr>
            </w:pPr>
          </w:p>
          <w:p w:rsidR="00C47820" w:rsidRPr="001A7B86" w:rsidRDefault="00C47820" w:rsidP="00D97EC1">
            <w:pPr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sz w:val="20"/>
                <w:szCs w:val="20"/>
              </w:rPr>
              <w:t xml:space="preserve">Ocenie podlegają wyniki prac B+R dotyczące produktu będącego efektem projektu lub </w:t>
            </w:r>
          </w:p>
          <w:p w:rsidR="00C47820" w:rsidRPr="001A7B86" w:rsidRDefault="00C47820" w:rsidP="00D97EC1">
            <w:pPr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sz w:val="20"/>
                <w:szCs w:val="20"/>
              </w:rPr>
              <w:t xml:space="preserve">technologii będącej przedmiotem wniosku o dofinansowanie (lub jej elementów). </w:t>
            </w:r>
          </w:p>
          <w:p w:rsidR="00C47820" w:rsidRPr="001A7B86" w:rsidRDefault="00C47820" w:rsidP="00D97EC1">
            <w:pPr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sz w:val="20"/>
                <w:szCs w:val="20"/>
              </w:rPr>
              <w:t>Weryfikacji wymaga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>,</w:t>
            </w:r>
            <w:r w:rsidRPr="001A7B86">
              <w:rPr>
                <w:rFonts w:ascii="Myriad Pro" w:eastAsia="Times New Roman" w:hAnsi="Myriad Pro" w:cs="Arial"/>
                <w:sz w:val="20"/>
                <w:szCs w:val="20"/>
              </w:rPr>
              <w:t xml:space="preserve"> czy wyniki prac B+R, które mają być wykorzystane w ramach inwestycji będącej przedmiotem projektu są  faktycznie istotne z punktu widzenia zakładanego efektu projektu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 xml:space="preserve"> (są </w:t>
            </w:r>
            <w:r w:rsidRPr="00C624DD">
              <w:rPr>
                <w:rFonts w:ascii="Myriad Pro" w:eastAsia="Times New Roman" w:hAnsi="Myriad Pro" w:cs="Arial"/>
                <w:sz w:val="20"/>
                <w:szCs w:val="20"/>
              </w:rPr>
              <w:t>niezbędne przy opracowaniu lub udoskonalaniu produktu, usługi lub procesu, których dotyczy projekt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>)</w:t>
            </w:r>
            <w:r w:rsidRPr="001A7B86">
              <w:rPr>
                <w:rFonts w:ascii="Myriad Pro" w:eastAsia="Times New Roman" w:hAnsi="Myriad Pro" w:cs="Arial"/>
                <w:sz w:val="20"/>
                <w:szCs w:val="20"/>
              </w:rPr>
              <w:t>.</w:t>
            </w:r>
          </w:p>
          <w:p w:rsidR="00C47820" w:rsidRPr="001A7B86" w:rsidRDefault="00C47820" w:rsidP="00D97EC1">
            <w:pPr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sz w:val="20"/>
                <w:szCs w:val="20"/>
              </w:rPr>
              <w:t>Ocena dokonywana jest na podstawie informacji zawartych we wniosku o dofinansowanie oraz w załącznikach, w których  Wnioskodawca podaje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  <w:r w:rsidRPr="001A7B86">
              <w:rPr>
                <w:rFonts w:ascii="Myriad Pro" w:eastAsia="Times New Roman" w:hAnsi="Myriad Pro" w:cs="Arial"/>
                <w:sz w:val="20"/>
                <w:szCs w:val="20"/>
              </w:rPr>
              <w:t>koszty i zakres przeprowadzonych bądź nabywanych wyników prac B+R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>.</w:t>
            </w:r>
          </w:p>
          <w:p w:rsidR="00C47820" w:rsidRPr="00D97EC1" w:rsidRDefault="00C47820" w:rsidP="00D97EC1">
            <w:pPr>
              <w:rPr>
                <w:rFonts w:ascii="Myriad Pro" w:eastAsia="Times New Roman" w:hAnsi="Myriad Pro" w:cs="Arial"/>
                <w:sz w:val="20"/>
                <w:szCs w:val="20"/>
                <w:u w:val="single"/>
              </w:rPr>
            </w:pPr>
            <w:r w:rsidRPr="00D97EC1">
              <w:rPr>
                <w:rFonts w:ascii="Myriad Pro" w:eastAsia="Times New Roman" w:hAnsi="Myriad Pro" w:cs="Arial"/>
                <w:sz w:val="20"/>
                <w:szCs w:val="20"/>
                <w:u w:val="single"/>
              </w:rPr>
              <w:t>Punkty przyznawane  jeśli:</w:t>
            </w:r>
          </w:p>
          <w:p w:rsidR="00C47820" w:rsidRDefault="00C47820" w:rsidP="00831370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220380">
              <w:rPr>
                <w:rFonts w:ascii="Myriad Pro" w:eastAsia="Times New Roman" w:hAnsi="Myriad Pro" w:cs="Arial"/>
                <w:sz w:val="20"/>
                <w:szCs w:val="20"/>
              </w:rPr>
              <w:t xml:space="preserve">projekt dotyczy wdrożenia przeprowadzonych samodzielnie przez wnioskodawcę wyników prac badawczo-rozwojowych </w:t>
            </w:r>
            <w:r w:rsidR="00831370" w:rsidRPr="00831370">
              <w:rPr>
                <w:rFonts w:ascii="Myriad Pro" w:eastAsia="Times New Roman" w:hAnsi="Myriad Pro" w:cs="Arial"/>
                <w:b/>
                <w:sz w:val="20"/>
                <w:szCs w:val="20"/>
              </w:rPr>
              <w:t xml:space="preserve">– </w:t>
            </w:r>
            <w:r w:rsidRPr="00831370">
              <w:rPr>
                <w:rFonts w:ascii="Myriad Pro" w:eastAsia="Times New Roman" w:hAnsi="Myriad Pro" w:cs="Arial"/>
                <w:b/>
                <w:sz w:val="20"/>
                <w:szCs w:val="20"/>
              </w:rPr>
              <w:t xml:space="preserve"> 4 pkt</w:t>
            </w:r>
            <w:r w:rsidR="00DB09E9">
              <w:rPr>
                <w:rFonts w:ascii="Myriad Pro" w:eastAsia="Times New Roman" w:hAnsi="Myriad Pro" w:cs="Arial"/>
                <w:b/>
                <w:sz w:val="20"/>
                <w:szCs w:val="20"/>
              </w:rPr>
              <w:t>.</w:t>
            </w:r>
            <w:r w:rsidRPr="00220380"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</w:p>
          <w:p w:rsidR="00C47820" w:rsidRDefault="00C47820" w:rsidP="00831370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220380">
              <w:rPr>
                <w:rFonts w:ascii="Myriad Pro" w:eastAsia="Times New Roman" w:hAnsi="Myriad Pro" w:cs="Arial"/>
                <w:sz w:val="20"/>
                <w:szCs w:val="20"/>
              </w:rPr>
              <w:t>projekt dotyczy wdrożenia wyników prac badawczo-rozwojowych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 xml:space="preserve"> przeprowadzonych na zlecenie przedsiębiorcy</w:t>
            </w:r>
            <w:r w:rsidR="00831370"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  <w:r w:rsidR="00831370" w:rsidRPr="001A7B86">
              <w:rPr>
                <w:rFonts w:ascii="Myriad Pro" w:eastAsia="Times New Roman" w:hAnsi="Myriad Pro" w:cs="Arial"/>
                <w:sz w:val="20"/>
                <w:szCs w:val="20"/>
              </w:rPr>
              <w:t xml:space="preserve">– 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  <w:r w:rsidRPr="00831370">
              <w:rPr>
                <w:rFonts w:ascii="Myriad Pro" w:eastAsia="Times New Roman" w:hAnsi="Myriad Pro" w:cs="Arial"/>
                <w:b/>
                <w:sz w:val="20"/>
                <w:szCs w:val="20"/>
              </w:rPr>
              <w:t xml:space="preserve">3 </w:t>
            </w:r>
            <w:r w:rsidR="00DB09E9" w:rsidRPr="00831370">
              <w:rPr>
                <w:rFonts w:ascii="Myriad Pro" w:eastAsia="Times New Roman" w:hAnsi="Myriad Pro" w:cs="Arial"/>
                <w:b/>
                <w:sz w:val="20"/>
                <w:szCs w:val="20"/>
              </w:rPr>
              <w:t>pkt</w:t>
            </w:r>
            <w:r w:rsidR="00DB09E9">
              <w:rPr>
                <w:rFonts w:ascii="Myriad Pro" w:eastAsia="Times New Roman" w:hAnsi="Myriad Pro" w:cs="Arial"/>
                <w:sz w:val="20"/>
                <w:szCs w:val="20"/>
              </w:rPr>
              <w:t>.</w:t>
            </w:r>
          </w:p>
          <w:p w:rsidR="00C47820" w:rsidRDefault="00C47820" w:rsidP="00831370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220380">
              <w:rPr>
                <w:rFonts w:ascii="Myriad Pro" w:eastAsia="Times New Roman" w:hAnsi="Myriad Pro" w:cs="Arial"/>
                <w:sz w:val="20"/>
                <w:szCs w:val="20"/>
              </w:rPr>
              <w:t>projekt dotyczy wdrożenia wyników prac badawczo-rozwojowych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 xml:space="preserve">, które zostaną zakupione w ramach realizacji projektu </w:t>
            </w:r>
            <w:r w:rsidR="00831370" w:rsidRPr="001A7B86">
              <w:rPr>
                <w:rFonts w:ascii="Myriad Pro" w:eastAsia="Times New Roman" w:hAnsi="Myriad Pro" w:cs="Arial"/>
                <w:sz w:val="20"/>
                <w:szCs w:val="20"/>
              </w:rPr>
              <w:t xml:space="preserve">– 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  <w:r w:rsidRPr="00831370">
              <w:rPr>
                <w:rFonts w:ascii="Myriad Pro" w:eastAsia="Times New Roman" w:hAnsi="Myriad Pro" w:cs="Arial"/>
                <w:b/>
                <w:sz w:val="20"/>
                <w:szCs w:val="20"/>
              </w:rPr>
              <w:t>2 pkt</w:t>
            </w:r>
            <w:r w:rsidR="00DB09E9">
              <w:rPr>
                <w:rFonts w:ascii="Myriad Pro" w:eastAsia="Times New Roman" w:hAnsi="Myriad Pro" w:cs="Arial"/>
                <w:b/>
                <w:sz w:val="20"/>
                <w:szCs w:val="20"/>
              </w:rPr>
              <w:t>.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</w:p>
          <w:p w:rsidR="00C47820" w:rsidRPr="00220380" w:rsidRDefault="00C47820" w:rsidP="00831370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220380">
              <w:rPr>
                <w:rFonts w:ascii="Myriad Pro" w:eastAsia="Times New Roman" w:hAnsi="Myriad Pro" w:cs="Arial"/>
                <w:sz w:val="20"/>
                <w:szCs w:val="20"/>
              </w:rPr>
              <w:t xml:space="preserve">projekt nie 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  <w:r w:rsidRPr="00220380">
              <w:rPr>
                <w:rFonts w:ascii="Myriad Pro" w:eastAsia="Times New Roman" w:hAnsi="Myriad Pro" w:cs="Arial"/>
                <w:sz w:val="20"/>
                <w:szCs w:val="20"/>
              </w:rPr>
              <w:t>dotyczy wdrożenia wyników prac badawczo-rozwojowych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  <w:r w:rsidR="00831370" w:rsidRPr="00831370">
              <w:rPr>
                <w:rFonts w:ascii="Myriad Pro" w:eastAsia="Times New Roman" w:hAnsi="Myriad Pro" w:cs="Arial"/>
                <w:b/>
                <w:sz w:val="20"/>
                <w:szCs w:val="20"/>
              </w:rPr>
              <w:t xml:space="preserve">– </w:t>
            </w:r>
            <w:r w:rsidR="00831370"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  <w:r w:rsidRPr="00831370">
              <w:rPr>
                <w:rFonts w:ascii="Myriad Pro" w:eastAsia="Times New Roman" w:hAnsi="Myriad Pro" w:cs="Arial"/>
                <w:b/>
                <w:sz w:val="20"/>
                <w:szCs w:val="20"/>
              </w:rPr>
              <w:t>0 pkt</w:t>
            </w:r>
            <w:r w:rsidR="00DB09E9">
              <w:rPr>
                <w:rFonts w:ascii="Myriad Pro" w:eastAsia="Times New Roman" w:hAnsi="Myriad Pro" w:cs="Arial"/>
                <w:b/>
                <w:sz w:val="20"/>
                <w:szCs w:val="20"/>
              </w:rPr>
              <w:t>.</w:t>
            </w:r>
            <w:r w:rsidRPr="00DA7525"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shd w:val="clear" w:color="auto" w:fill="auto"/>
          </w:tcPr>
          <w:p w:rsidR="000923F5" w:rsidRDefault="000923F5" w:rsidP="000923F5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zakres punktów </w:t>
            </w:r>
            <w:r w:rsidR="00C47820">
              <w:rPr>
                <w:rFonts w:ascii="Myriad Pro" w:hAnsi="Myriad Pro" w:cs="Arial"/>
                <w:sz w:val="20"/>
                <w:szCs w:val="20"/>
              </w:rPr>
              <w:t>0/2/3/4</w:t>
            </w:r>
            <w:r w:rsidR="008E19EB">
              <w:rPr>
                <w:rFonts w:ascii="Myriad Pro" w:hAnsi="Myriad Pro" w:cs="Arial"/>
                <w:sz w:val="20"/>
                <w:szCs w:val="20"/>
              </w:rPr>
              <w:t>;</w:t>
            </w:r>
            <w:r w:rsidR="00C47820" w:rsidRPr="001A7B86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</w:p>
          <w:p w:rsidR="00C47820" w:rsidRPr="001A7B86" w:rsidRDefault="00C47820" w:rsidP="000923F5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waga 1</w:t>
            </w:r>
          </w:p>
        </w:tc>
      </w:tr>
      <w:tr w:rsidR="00C47820" w:rsidRPr="001A7B86" w:rsidTr="00A33E58">
        <w:trPr>
          <w:trHeight w:val="558"/>
        </w:trPr>
        <w:tc>
          <w:tcPr>
            <w:tcW w:w="495" w:type="dxa"/>
            <w:vMerge w:val="restart"/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4.4</w:t>
            </w:r>
          </w:p>
        </w:tc>
        <w:tc>
          <w:tcPr>
            <w:tcW w:w="2089" w:type="dxa"/>
            <w:vMerge w:val="restart"/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Użyteczność </w:t>
            </w:r>
          </w:p>
        </w:tc>
        <w:tc>
          <w:tcPr>
            <w:tcW w:w="8864" w:type="dxa"/>
            <w:shd w:val="clear" w:color="auto" w:fill="auto"/>
          </w:tcPr>
          <w:p w:rsidR="00C47820" w:rsidRPr="001A7B86" w:rsidRDefault="00C47820" w:rsidP="00D76453">
            <w:pPr>
              <w:tabs>
                <w:tab w:val="left" w:pos="1204"/>
              </w:tabs>
              <w:rPr>
                <w:rFonts w:ascii="Myriad Pro" w:eastAsia="Times New Roman" w:hAnsi="Myriad Pro" w:cs="Arial"/>
                <w:sz w:val="20"/>
                <w:szCs w:val="20"/>
                <w:u w:val="single"/>
              </w:rPr>
            </w:pPr>
            <w:r w:rsidRPr="001A7B86">
              <w:rPr>
                <w:rFonts w:ascii="Myriad Pro" w:eastAsia="Times New Roman" w:hAnsi="Myriad Pro" w:cs="Arial"/>
                <w:sz w:val="20"/>
                <w:szCs w:val="20"/>
                <w:u w:val="single"/>
              </w:rPr>
              <w:t>Lokalne uwarunkowania</w:t>
            </w:r>
          </w:p>
          <w:p w:rsidR="00853C36" w:rsidRPr="0067422A" w:rsidRDefault="00853C36" w:rsidP="00853C36">
            <w:pPr>
              <w:tabs>
                <w:tab w:val="left" w:pos="1204"/>
              </w:tabs>
              <w:spacing w:line="276" w:lineRule="auto"/>
              <w:rPr>
                <w:rFonts w:ascii="Myriad Pro" w:eastAsia="Times New Roman" w:hAnsi="Myriad Pro" w:cs="Arial"/>
                <w:sz w:val="20"/>
                <w:szCs w:val="20"/>
                <w:u w:val="single"/>
              </w:rPr>
            </w:pPr>
          </w:p>
          <w:p w:rsidR="00853C36" w:rsidRPr="0067422A" w:rsidRDefault="00853C36" w:rsidP="00853C36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67422A">
              <w:rPr>
                <w:rFonts w:ascii="Myriad Pro" w:hAnsi="Myriad Pro" w:cs="Arial"/>
                <w:sz w:val="20"/>
                <w:szCs w:val="20"/>
              </w:rPr>
              <w:t>Punkty przyznawane są za stopień, w jakim projekt będzie miał wpływ na przywracanie i utrwalanie ładu przestrzennego, tzn.:</w:t>
            </w:r>
          </w:p>
          <w:p w:rsidR="00853C36" w:rsidRPr="0067422A" w:rsidRDefault="00853C36" w:rsidP="00831370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67422A">
              <w:rPr>
                <w:rFonts w:ascii="Myriad Pro" w:hAnsi="Myriad Pro" w:cs="Arial"/>
                <w:sz w:val="20"/>
                <w:szCs w:val="20"/>
              </w:rPr>
              <w:t xml:space="preserve">projekt uwzględnia endogeniczne potencjały i naturalne uwarunkowania oraz charakter danego obszaru – </w:t>
            </w:r>
            <w:r w:rsidRPr="0067422A">
              <w:rPr>
                <w:rFonts w:ascii="Myriad Pro" w:hAnsi="Myriad Pro" w:cs="Arial"/>
                <w:b/>
                <w:sz w:val="20"/>
                <w:szCs w:val="20"/>
              </w:rPr>
              <w:t>2 pkt.</w:t>
            </w:r>
            <w:r w:rsidRPr="0067422A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</w:p>
          <w:p w:rsidR="00853C36" w:rsidRPr="0067422A" w:rsidRDefault="00853C36" w:rsidP="00831370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67422A">
              <w:rPr>
                <w:rFonts w:ascii="Myriad Pro" w:hAnsi="Myriad Pro" w:cs="Arial"/>
                <w:sz w:val="20"/>
                <w:szCs w:val="20"/>
              </w:rPr>
              <w:t xml:space="preserve">projekt zakłada ponowne wykorzystanie terenów poprzemysłowych, </w:t>
            </w:r>
            <w:proofErr w:type="spellStart"/>
            <w:r w:rsidRPr="0067422A">
              <w:rPr>
                <w:rFonts w:ascii="Myriad Pro" w:hAnsi="Myriad Pro" w:cs="Arial"/>
                <w:sz w:val="20"/>
                <w:szCs w:val="20"/>
              </w:rPr>
              <w:t>pousługowych</w:t>
            </w:r>
            <w:proofErr w:type="spellEnd"/>
            <w:r w:rsidRPr="0067422A">
              <w:rPr>
                <w:rFonts w:ascii="Myriad Pro" w:hAnsi="Myriad Pro" w:cs="Arial"/>
                <w:sz w:val="20"/>
                <w:szCs w:val="20"/>
              </w:rPr>
              <w:t xml:space="preserve">, powojskowych, popegeerowskich, </w:t>
            </w:r>
            <w:proofErr w:type="spellStart"/>
            <w:r w:rsidRPr="0067422A">
              <w:rPr>
                <w:rFonts w:ascii="Myriad Pro" w:hAnsi="Myriad Pro" w:cs="Arial"/>
                <w:sz w:val="20"/>
                <w:szCs w:val="20"/>
              </w:rPr>
              <w:t>pokolejowych</w:t>
            </w:r>
            <w:proofErr w:type="spellEnd"/>
            <w:r w:rsidRPr="0067422A">
              <w:rPr>
                <w:rFonts w:ascii="Myriad Pro" w:hAnsi="Myriad Pro" w:cs="Arial"/>
                <w:sz w:val="20"/>
                <w:szCs w:val="20"/>
              </w:rPr>
              <w:t xml:space="preserve"> i uzupełnianie zabudowy zamiast ekspansji </w:t>
            </w:r>
            <w:r w:rsidRPr="0067422A">
              <w:rPr>
                <w:rFonts w:ascii="Myriad Pro" w:hAnsi="Myriad Pro" w:cs="Arial"/>
                <w:sz w:val="20"/>
                <w:szCs w:val="20"/>
              </w:rPr>
              <w:lastRenderedPageBreak/>
              <w:t xml:space="preserve">na tereny niezabudowane – </w:t>
            </w:r>
            <w:r>
              <w:rPr>
                <w:rFonts w:ascii="Myriad Pro" w:hAnsi="Myriad Pro" w:cs="Arial"/>
                <w:b/>
                <w:sz w:val="20"/>
                <w:szCs w:val="20"/>
              </w:rPr>
              <w:t>2</w:t>
            </w:r>
            <w:r w:rsidRPr="0067422A">
              <w:rPr>
                <w:rFonts w:ascii="Myriad Pro" w:hAnsi="Myriad Pro" w:cs="Arial"/>
                <w:b/>
                <w:sz w:val="20"/>
                <w:szCs w:val="20"/>
              </w:rPr>
              <w:t xml:space="preserve"> pkt.</w:t>
            </w:r>
          </w:p>
          <w:p w:rsidR="00853C36" w:rsidRPr="00853C36" w:rsidRDefault="00853C36" w:rsidP="00831370">
            <w:pPr>
              <w:pStyle w:val="Akapitzlist"/>
              <w:numPr>
                <w:ilvl w:val="0"/>
                <w:numId w:val="22"/>
              </w:numPr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67422A">
              <w:rPr>
                <w:rFonts w:ascii="Myriad Pro" w:hAnsi="Myriad Pro" w:cs="Arial"/>
                <w:sz w:val="20"/>
                <w:szCs w:val="20"/>
              </w:rPr>
              <w:t xml:space="preserve">projekt  wiąże się z zastosowaniem rozwiązań bezpośrednio związanych z ochroną środowiska, przyjaznych środowisku, zwiększenia racjonalnego wykorzystania zasobów oraz stosowaniem w przedsiębiorstwie rozwiązań proekologicznych, np. </w:t>
            </w:r>
            <w:proofErr w:type="spellStart"/>
            <w:r w:rsidRPr="0067422A">
              <w:rPr>
                <w:rFonts w:ascii="Myriad Pro" w:hAnsi="Myriad Pro" w:cs="Arial"/>
                <w:sz w:val="20"/>
                <w:szCs w:val="20"/>
              </w:rPr>
              <w:t>ekomarketingu</w:t>
            </w:r>
            <w:proofErr w:type="spellEnd"/>
            <w:r w:rsidRPr="0067422A">
              <w:rPr>
                <w:rFonts w:ascii="Myriad Pro" w:hAnsi="Myriad Pro" w:cs="Arial"/>
                <w:sz w:val="20"/>
                <w:szCs w:val="20"/>
              </w:rPr>
              <w:t xml:space="preserve">, </w:t>
            </w:r>
            <w:proofErr w:type="spellStart"/>
            <w:r w:rsidRPr="0067422A">
              <w:rPr>
                <w:rFonts w:ascii="Myriad Pro" w:hAnsi="Myriad Pro" w:cs="Arial"/>
                <w:sz w:val="20"/>
                <w:szCs w:val="20"/>
              </w:rPr>
              <w:t>ekozarządzania</w:t>
            </w:r>
            <w:proofErr w:type="spellEnd"/>
            <w:r w:rsidRPr="0067422A">
              <w:rPr>
                <w:rFonts w:ascii="Myriad Pro" w:hAnsi="Myriad Pro" w:cs="Arial"/>
                <w:sz w:val="20"/>
                <w:szCs w:val="20"/>
              </w:rPr>
              <w:t xml:space="preserve"> – </w:t>
            </w:r>
            <w:r w:rsidRPr="0067422A">
              <w:rPr>
                <w:rFonts w:ascii="Myriad Pro" w:hAnsi="Myriad Pro" w:cs="Arial"/>
                <w:b/>
                <w:sz w:val="20"/>
                <w:szCs w:val="20"/>
              </w:rPr>
              <w:t>1 pkt.</w:t>
            </w:r>
          </w:p>
          <w:p w:rsidR="00853C36" w:rsidRPr="0067422A" w:rsidRDefault="00853C36" w:rsidP="00853C36">
            <w:pPr>
              <w:pStyle w:val="Akapitzlist"/>
              <w:spacing w:line="276" w:lineRule="auto"/>
              <w:ind w:left="393"/>
              <w:rPr>
                <w:rFonts w:ascii="Myriad Pro" w:hAnsi="Myriad Pro" w:cs="Arial"/>
                <w:sz w:val="20"/>
                <w:szCs w:val="20"/>
              </w:rPr>
            </w:pPr>
          </w:p>
          <w:p w:rsidR="00C47820" w:rsidRPr="00D97EC1" w:rsidRDefault="00853C36" w:rsidP="002E22DD">
            <w:pPr>
              <w:tabs>
                <w:tab w:val="left" w:pos="1204"/>
              </w:tabs>
              <w:jc w:val="both"/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</w:pPr>
            <w:r w:rsidRPr="0067422A">
              <w:rPr>
                <w:rFonts w:ascii="Myriad Pro" w:hAnsi="Myriad Pro" w:cs="Arial"/>
                <w:sz w:val="20"/>
                <w:szCs w:val="20"/>
              </w:rPr>
              <w:t>projekt niespełniający ww. warunków – 0 pkt.</w:t>
            </w:r>
          </w:p>
        </w:tc>
        <w:tc>
          <w:tcPr>
            <w:tcW w:w="2772" w:type="dxa"/>
            <w:shd w:val="clear" w:color="auto" w:fill="auto"/>
          </w:tcPr>
          <w:p w:rsidR="00C47820" w:rsidRPr="001A7B86" w:rsidRDefault="008E19EB" w:rsidP="002E22DD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lastRenderedPageBreak/>
              <w:t xml:space="preserve">zakres punktów </w:t>
            </w:r>
            <w:ins w:id="40" w:author="Użytkownik systemu Windows" w:date="2020-10-18T19:41:00Z">
              <w:r w:rsidR="00E03F68">
                <w:rPr>
                  <w:rFonts w:ascii="Myriad Pro" w:hAnsi="Myriad Pro" w:cs="Arial"/>
                  <w:sz w:val="20"/>
                  <w:szCs w:val="20"/>
                </w:rPr>
                <w:t>0</w:t>
              </w:r>
            </w:ins>
            <w:r w:rsidR="003F2C3A">
              <w:rPr>
                <w:rFonts w:ascii="Myriad Pro" w:hAnsi="Myriad Pro" w:cs="Arial"/>
                <w:sz w:val="20"/>
                <w:szCs w:val="20"/>
              </w:rPr>
              <w:t>/</w:t>
            </w:r>
            <w:r>
              <w:rPr>
                <w:rFonts w:ascii="Myriad Pro" w:hAnsi="Myriad Pro" w:cs="Arial"/>
                <w:sz w:val="20"/>
                <w:szCs w:val="20"/>
              </w:rPr>
              <w:t>1/2/3/4/5</w:t>
            </w:r>
            <w:r w:rsidR="00C47820" w:rsidRPr="001A7B86">
              <w:rPr>
                <w:rFonts w:ascii="Myriad Pro" w:hAnsi="Myriad Pro" w:cs="Arial"/>
                <w:sz w:val="20"/>
                <w:szCs w:val="20"/>
              </w:rPr>
              <w:t>; waga 1</w:t>
            </w:r>
          </w:p>
        </w:tc>
      </w:tr>
      <w:tr w:rsidR="00C47820" w:rsidRPr="001A7B86" w:rsidTr="00764F0D">
        <w:trPr>
          <w:trHeight w:val="275"/>
        </w:trPr>
        <w:tc>
          <w:tcPr>
            <w:tcW w:w="495" w:type="dxa"/>
            <w:vMerge/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864" w:type="dxa"/>
            <w:shd w:val="clear" w:color="auto" w:fill="auto"/>
          </w:tcPr>
          <w:p w:rsidR="00C47820" w:rsidRPr="001A7B86" w:rsidRDefault="00C47820" w:rsidP="00D76453">
            <w:pPr>
              <w:tabs>
                <w:tab w:val="left" w:pos="1204"/>
              </w:tabs>
              <w:rPr>
                <w:rFonts w:ascii="Myriad Pro" w:eastAsia="Times New Roman" w:hAnsi="Myriad Pro" w:cs="Arial"/>
                <w:sz w:val="20"/>
                <w:szCs w:val="20"/>
                <w:u w:val="single"/>
              </w:rPr>
            </w:pPr>
            <w:r w:rsidRPr="001A7B86">
              <w:rPr>
                <w:rFonts w:ascii="Myriad Pro" w:eastAsia="Times New Roman" w:hAnsi="Myriad Pro" w:cs="Arial"/>
                <w:sz w:val="20"/>
                <w:szCs w:val="20"/>
                <w:u w:val="single"/>
              </w:rPr>
              <w:t>Kooperacja</w:t>
            </w:r>
          </w:p>
          <w:p w:rsidR="00C47820" w:rsidRDefault="00C47820" w:rsidP="00764F0D">
            <w:pPr>
              <w:tabs>
                <w:tab w:val="left" w:pos="1204"/>
              </w:tabs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CA45B5"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 xml:space="preserve">Ocenie podlega, czy  realizacja projektu spowoduje nawiązanie/intensyfikację współpracy wnioskodawcy z lokalnymi </w:t>
            </w:r>
            <w:r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 xml:space="preserve">i regionalnymi </w:t>
            </w:r>
            <w:r w:rsidRPr="00CA45B5"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 xml:space="preserve">partnerami gospodarczymi </w:t>
            </w:r>
            <w:r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>(</w:t>
            </w:r>
            <w:r w:rsidRPr="001A7B86">
              <w:rPr>
                <w:rFonts w:ascii="Myriad Pro" w:eastAsia="Times New Roman" w:hAnsi="Myriad Pro" w:cs="Arial"/>
                <w:sz w:val="20"/>
                <w:szCs w:val="20"/>
              </w:rPr>
              <w:t xml:space="preserve">dostawcami, odbiorcami, jednostkami naukowymi, 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 xml:space="preserve">instytucjami otoczenia biznesu)lub jednostkami samorządu terytorialnego </w:t>
            </w:r>
            <w:r w:rsidRPr="00CA45B5"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 xml:space="preserve">w celu maksymalizacji efektów projektu i jego lokalnego oddziaływania.  </w:t>
            </w:r>
          </w:p>
          <w:p w:rsidR="00C47820" w:rsidRPr="00764F0D" w:rsidRDefault="00C47820" w:rsidP="00764F0D">
            <w:pPr>
              <w:tabs>
                <w:tab w:val="left" w:pos="1204"/>
              </w:tabs>
              <w:rPr>
                <w:rFonts w:ascii="Myriad Pro" w:eastAsia="Times New Roman" w:hAnsi="Myriad Pro" w:cs="Arial"/>
                <w:sz w:val="20"/>
                <w:szCs w:val="20"/>
              </w:rPr>
            </w:pPr>
          </w:p>
          <w:p w:rsidR="00C47820" w:rsidRDefault="00C47820" w:rsidP="00D368FF">
            <w:pPr>
              <w:tabs>
                <w:tab w:val="left" w:pos="1204"/>
              </w:tabs>
              <w:jc w:val="both"/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>Punkty przyznawane są w następujący sposób:</w:t>
            </w:r>
          </w:p>
          <w:p w:rsidR="00C47820" w:rsidRPr="00BF4A5A" w:rsidRDefault="00C47820" w:rsidP="006F3C26">
            <w:pPr>
              <w:pStyle w:val="Akapitzlist"/>
              <w:numPr>
                <w:ilvl w:val="0"/>
                <w:numId w:val="24"/>
              </w:numPr>
              <w:tabs>
                <w:tab w:val="left" w:pos="1204"/>
              </w:tabs>
              <w:jc w:val="both"/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</w:pPr>
            <w:r w:rsidRPr="00BF4A5A"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>projekt stanowi efekt współpracy z dostawcami/odbiorcami z obszaru województwa</w:t>
            </w:r>
            <w:r w:rsidRPr="00BF4A5A">
              <w:rPr>
                <w:sz w:val="20"/>
                <w:szCs w:val="20"/>
              </w:rPr>
              <w:t xml:space="preserve"> </w:t>
            </w:r>
            <w:r w:rsidRPr="00BF4A5A"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 xml:space="preserve">uczestniczącymi we wspólnym  budowaniu łańcucha wartości </w:t>
            </w:r>
            <w:r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 xml:space="preserve">w danej specjalizacji </w:t>
            </w:r>
            <w:r w:rsidRPr="00BF4A5A">
              <w:rPr>
                <w:sz w:val="20"/>
                <w:szCs w:val="20"/>
              </w:rPr>
              <w:t xml:space="preserve">np. </w:t>
            </w:r>
            <w:r w:rsidRPr="00BF4A5A"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 xml:space="preserve">wspólne opracowywanie  produktów finalnych, wyżej przetworzonych, bardziej zaawansowanych technologicznie  </w:t>
            </w:r>
            <w:r w:rsidR="004F0C60" w:rsidRPr="00CA45B5"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>–</w:t>
            </w:r>
            <w:r w:rsidR="004F0C60"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F4A5A"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F4A5A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  <w:lang w:eastAsia="pl-PL"/>
              </w:rPr>
              <w:t>2 pkt</w:t>
            </w:r>
            <w:r w:rsidR="00DB09E9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:rsidR="00C47820" w:rsidRDefault="00C47820" w:rsidP="006F3C26">
            <w:pPr>
              <w:pStyle w:val="Akapitzlist"/>
              <w:numPr>
                <w:ilvl w:val="0"/>
                <w:numId w:val="24"/>
              </w:numPr>
              <w:tabs>
                <w:tab w:val="left" w:pos="1204"/>
              </w:tabs>
              <w:jc w:val="both"/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</w:pPr>
            <w:r w:rsidRPr="00BF4A5A"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>produkty projektu pozwolą Wnioskodawcy na wprowadzenie /unowocześnienie  usług świadczonych na rzecz regionalnych kooperantów działających w</w:t>
            </w:r>
            <w:r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 xml:space="preserve"> danej specjalizacji </w:t>
            </w:r>
            <w:r w:rsidRPr="00BF4A5A"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 xml:space="preserve">  </w:t>
            </w:r>
            <w:r w:rsidR="004F0C60" w:rsidRPr="00CA45B5"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>–</w:t>
            </w:r>
            <w:r w:rsidRPr="00BF4A5A"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F4A5A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  <w:lang w:eastAsia="pl-PL"/>
              </w:rPr>
              <w:t>1 pkt</w:t>
            </w:r>
            <w:r w:rsidR="00DB09E9"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:rsidR="00C47820" w:rsidRPr="00BF4A5A" w:rsidRDefault="00C47820" w:rsidP="006F3C26">
            <w:pPr>
              <w:pStyle w:val="Akapitzlist"/>
              <w:numPr>
                <w:ilvl w:val="0"/>
                <w:numId w:val="24"/>
              </w:numPr>
              <w:tabs>
                <w:tab w:val="left" w:pos="1204"/>
              </w:tabs>
              <w:jc w:val="both"/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</w:pPr>
            <w:r w:rsidRPr="00BF4A5A"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 xml:space="preserve">projekt przyczyni się do nawiązania/rozszerzania współpracy z dostawcami, odbiorcami  z obszaru województwa  –  </w:t>
            </w:r>
            <w:r w:rsidRPr="00BF4A5A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  <w:lang w:eastAsia="pl-PL"/>
              </w:rPr>
              <w:t>1 pkt</w:t>
            </w:r>
            <w:r w:rsidR="00DB09E9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:rsidR="00C47820" w:rsidRPr="00BF4A5A" w:rsidRDefault="00C47820" w:rsidP="006F3C26">
            <w:pPr>
              <w:pStyle w:val="Akapitzlist"/>
              <w:numPr>
                <w:ilvl w:val="0"/>
                <w:numId w:val="24"/>
              </w:numPr>
              <w:tabs>
                <w:tab w:val="left" w:pos="1204"/>
              </w:tabs>
              <w:jc w:val="both"/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</w:pPr>
            <w:r w:rsidRPr="00BF4A5A">
              <w:rPr>
                <w:rFonts w:ascii="Myriad Pro" w:hAnsi="Myriad Pro" w:cs="Arial"/>
                <w:sz w:val="20"/>
                <w:szCs w:val="20"/>
                <w:lang w:eastAsia="pl-PL"/>
              </w:rPr>
              <w:t>projekt przyczyni się do rozwoju współpracy z podmiotami edukacyjnymi:</w:t>
            </w:r>
          </w:p>
          <w:p w:rsidR="00C47820" w:rsidRPr="0053439C" w:rsidRDefault="00C47820" w:rsidP="002F12B1">
            <w:pPr>
              <w:numPr>
                <w:ilvl w:val="0"/>
                <w:numId w:val="13"/>
              </w:numPr>
              <w:contextualSpacing/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 w:rsidRPr="0053439C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planowane jest stworzenie miejsc pracy dla absolwentów szkół zawodowych, absolwentów studiów w  zawodach zgodnych z kierunkami kształcenia </w:t>
            </w:r>
            <w:r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istotnymi dla branży, której dotyczy projekt</w:t>
            </w:r>
            <w:r w:rsidR="00EF624C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lub</w:t>
            </w:r>
          </w:p>
          <w:p w:rsidR="00C47820" w:rsidRPr="004E3839" w:rsidRDefault="00C47820" w:rsidP="002F12B1">
            <w:pPr>
              <w:numPr>
                <w:ilvl w:val="0"/>
                <w:numId w:val="13"/>
              </w:numPr>
              <w:tabs>
                <w:tab w:val="left" w:pos="1204"/>
              </w:tabs>
              <w:contextualSpacing/>
              <w:jc w:val="both"/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</w:pPr>
            <w:r w:rsidRPr="0053439C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przedsiębiorca podpisał umowę z Cechem Rzemiosł/ Izbą Rzemieślniczą / szkołą/uczelnią na realizowanie praktycznej nauki zawodu/ staży/ praktyk lub</w:t>
            </w:r>
            <w:r w:rsidRPr="00031131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 </w:t>
            </w:r>
          </w:p>
          <w:p w:rsidR="00C47820" w:rsidRPr="004E3839" w:rsidRDefault="00C47820" w:rsidP="002F12B1">
            <w:pPr>
              <w:numPr>
                <w:ilvl w:val="0"/>
                <w:numId w:val="13"/>
              </w:numPr>
              <w:tabs>
                <w:tab w:val="left" w:pos="1204"/>
              </w:tabs>
              <w:contextualSpacing/>
              <w:jc w:val="both"/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</w:pPr>
            <w:r w:rsidRPr="00031131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przedsiębiorca zawarł umowę na klasę patronacką ze szkołą  </w:t>
            </w:r>
            <w:r w:rsidR="004F0C60" w:rsidRPr="00CA45B5"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>–</w:t>
            </w:r>
            <w:r w:rsidR="004F0C60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  <w:t>2</w:t>
            </w:r>
            <w:r w:rsidRPr="00031131"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  <w:t xml:space="preserve"> pkt</w:t>
            </w:r>
            <w:r w:rsidR="00DB09E9"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  <w:t>.</w:t>
            </w:r>
            <w:r w:rsidRPr="00031131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 </w:t>
            </w:r>
          </w:p>
          <w:p w:rsidR="00C47820" w:rsidRPr="00CA45B5" w:rsidRDefault="00C47820" w:rsidP="002F12B1">
            <w:pPr>
              <w:numPr>
                <w:ilvl w:val="0"/>
                <w:numId w:val="13"/>
              </w:numPr>
              <w:tabs>
                <w:tab w:val="left" w:pos="1204"/>
              </w:tabs>
              <w:contextualSpacing/>
              <w:jc w:val="both"/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</w:pPr>
            <w:r w:rsidRPr="00CA45B5"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>projekt niespełniający ww. warunków</w:t>
            </w:r>
            <w:r w:rsidRPr="00CA45B5" w:rsidDel="00D946A8"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A45B5"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 xml:space="preserve"> – </w:t>
            </w:r>
            <w:r w:rsidRPr="00CA45B5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  <w:lang w:eastAsia="pl-PL"/>
              </w:rPr>
              <w:t>0 pkt</w:t>
            </w:r>
            <w:r w:rsidR="00DB09E9">
              <w:rPr>
                <w:rFonts w:ascii="Myriad Pro" w:hAnsi="Myriad Pro" w:cs="Arial"/>
                <w:b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:rsidR="00C47820" w:rsidRPr="001A7B86" w:rsidRDefault="00C47820" w:rsidP="00764F0D">
            <w:pPr>
              <w:tabs>
                <w:tab w:val="left" w:pos="1204"/>
              </w:tabs>
              <w:contextualSpacing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</w:p>
        </w:tc>
        <w:tc>
          <w:tcPr>
            <w:tcW w:w="2772" w:type="dxa"/>
            <w:shd w:val="clear" w:color="auto" w:fill="auto"/>
          </w:tcPr>
          <w:p w:rsidR="00C47820" w:rsidRPr="001A7B86" w:rsidRDefault="00C47820" w:rsidP="00BF4A5A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Zakres punktów 0/1/2/3/4/5/6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t>; waga 1</w:t>
            </w:r>
          </w:p>
        </w:tc>
      </w:tr>
      <w:tr w:rsidR="00C47820" w:rsidRPr="00526D66" w:rsidTr="00D76453">
        <w:trPr>
          <w:trHeight w:val="374"/>
        </w:trPr>
        <w:tc>
          <w:tcPr>
            <w:tcW w:w="495" w:type="dxa"/>
            <w:vMerge w:val="restart"/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4.5</w:t>
            </w:r>
          </w:p>
        </w:tc>
        <w:tc>
          <w:tcPr>
            <w:tcW w:w="2089" w:type="dxa"/>
            <w:vMerge w:val="restart"/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Trwałość </w:t>
            </w:r>
          </w:p>
        </w:tc>
        <w:tc>
          <w:tcPr>
            <w:tcW w:w="11636" w:type="dxa"/>
            <w:gridSpan w:val="2"/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color w:val="000000"/>
                <w:sz w:val="20"/>
                <w:szCs w:val="20"/>
              </w:rPr>
              <w:t>Ocena szans trwania efektów realizacji programu  w średniej i długiej perspektywie czasowej po zaprzestaniu finansowania inwestycji.</w:t>
            </w:r>
          </w:p>
        </w:tc>
      </w:tr>
      <w:tr w:rsidR="00C47820" w:rsidRPr="001A7B86" w:rsidTr="00D76453">
        <w:trPr>
          <w:trHeight w:val="1552"/>
        </w:trPr>
        <w:tc>
          <w:tcPr>
            <w:tcW w:w="495" w:type="dxa"/>
            <w:vMerge/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864" w:type="dxa"/>
            <w:shd w:val="clear" w:color="auto" w:fill="auto"/>
          </w:tcPr>
          <w:p w:rsidR="00C47820" w:rsidRDefault="00C47820" w:rsidP="00D76453">
            <w:pPr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color w:val="000000"/>
                <w:sz w:val="20"/>
                <w:szCs w:val="20"/>
              </w:rPr>
              <w:t>Wnioskodawca wykazuje ponadprzeciętną zdolność organizacyjną i finansową do utrzymania rezultatów projektu ponad podstawowy okre</w:t>
            </w:r>
            <w:r>
              <w:rPr>
                <w:rFonts w:ascii="Myriad Pro" w:hAnsi="Myriad Pro" w:cs="Arial"/>
                <w:color w:val="000000"/>
                <w:sz w:val="20"/>
                <w:szCs w:val="20"/>
              </w:rPr>
              <w:t xml:space="preserve">s trwałości, tj. powyżej 3 lat  </w:t>
            </w:r>
            <w:r w:rsidR="004F0C60" w:rsidRPr="00CA45B5">
              <w:rPr>
                <w:rFonts w:ascii="Myriad Pro" w:hAnsi="Myriad Pro" w:cs="Arial"/>
                <w:color w:val="000000" w:themeColor="text1"/>
                <w:sz w:val="20"/>
                <w:szCs w:val="20"/>
                <w:lang w:eastAsia="pl-PL"/>
              </w:rPr>
              <w:t>–</w:t>
            </w:r>
            <w:r w:rsidR="004F0C60">
              <w:rPr>
                <w:rFonts w:ascii="Myriad Pro" w:hAnsi="Myriad Pro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Myriad Pro" w:hAnsi="Myriad Pro" w:cs="Arial"/>
                <w:color w:val="000000"/>
                <w:sz w:val="20"/>
                <w:szCs w:val="20"/>
              </w:rPr>
              <w:t xml:space="preserve"> </w:t>
            </w:r>
            <w:r w:rsidRPr="00EF624C">
              <w:rPr>
                <w:rFonts w:ascii="Myriad Pro" w:hAnsi="Myriad Pro" w:cs="Arial"/>
                <w:b/>
                <w:color w:val="000000"/>
                <w:sz w:val="20"/>
                <w:szCs w:val="20"/>
              </w:rPr>
              <w:t>1 pkt.</w:t>
            </w:r>
          </w:p>
          <w:p w:rsidR="00C47820" w:rsidRDefault="00C47820" w:rsidP="00D76453">
            <w:pPr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color w:val="000000"/>
                <w:sz w:val="20"/>
                <w:szCs w:val="20"/>
              </w:rPr>
              <w:t>Wnioskodawca</w:t>
            </w:r>
            <w:r>
              <w:rPr>
                <w:rFonts w:ascii="Myriad Pro" w:hAnsi="Myriad Pro" w:cs="Arial"/>
                <w:color w:val="000000"/>
                <w:sz w:val="20"/>
                <w:szCs w:val="20"/>
              </w:rPr>
              <w:t xml:space="preserve"> nie wykazuje powyższego – </w:t>
            </w:r>
            <w:r w:rsidRPr="00EF624C">
              <w:rPr>
                <w:rFonts w:ascii="Myriad Pro" w:hAnsi="Myriad Pro" w:cs="Arial"/>
                <w:b/>
                <w:color w:val="000000"/>
                <w:sz w:val="20"/>
                <w:szCs w:val="20"/>
              </w:rPr>
              <w:t>0 pkt.</w:t>
            </w:r>
          </w:p>
          <w:p w:rsidR="00C47820" w:rsidRPr="001A7B86" w:rsidRDefault="00C47820" w:rsidP="00D76453">
            <w:pPr>
              <w:rPr>
                <w:rFonts w:ascii="Myriad Pro" w:hAnsi="Myriad Pro" w:cs="Arial"/>
                <w:color w:val="000000"/>
                <w:sz w:val="20"/>
                <w:szCs w:val="20"/>
              </w:rPr>
            </w:pPr>
          </w:p>
          <w:p w:rsidR="00C47820" w:rsidRPr="001A7B86" w:rsidRDefault="00C47820" w:rsidP="000E1D5C">
            <w:pPr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color w:val="000000"/>
                <w:sz w:val="20"/>
                <w:szCs w:val="20"/>
              </w:rPr>
              <w:t>Kryterium bi</w:t>
            </w:r>
            <w:r>
              <w:rPr>
                <w:rFonts w:ascii="Myriad Pro" w:hAnsi="Myriad Pro" w:cs="Arial"/>
                <w:color w:val="000000"/>
                <w:sz w:val="20"/>
                <w:szCs w:val="20"/>
              </w:rPr>
              <w:t>erze pod uwagę takie aspekty jak</w:t>
            </w:r>
            <w:r w:rsidRPr="001A7B86">
              <w:rPr>
                <w:rFonts w:ascii="Myriad Pro" w:hAnsi="Myriad Pro" w:cs="Arial"/>
                <w:color w:val="000000"/>
                <w:sz w:val="20"/>
                <w:szCs w:val="20"/>
              </w:rPr>
              <w:t xml:space="preserve"> przyjęte stawki amortyzacji, wielkość koniecznych nakładów odtworzeniowych, koszty operacyjne, wielkość zakładanych wypływów w przepływach finansowych w okresie operacyjnym, itp.</w:t>
            </w:r>
          </w:p>
        </w:tc>
        <w:tc>
          <w:tcPr>
            <w:tcW w:w="2772" w:type="dxa"/>
            <w:shd w:val="clear" w:color="auto" w:fill="auto"/>
          </w:tcPr>
          <w:p w:rsidR="00C47820" w:rsidRPr="001A7B86" w:rsidRDefault="00C47820" w:rsidP="00431D88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Zakres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 punktów 0</w:t>
            </w:r>
            <w:r>
              <w:rPr>
                <w:rFonts w:ascii="Myriad Pro" w:hAnsi="Myriad Pro" w:cs="Arial"/>
                <w:sz w:val="20"/>
                <w:szCs w:val="20"/>
              </w:rPr>
              <w:t>/1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; waga </w:t>
            </w:r>
            <w:r>
              <w:rPr>
                <w:rFonts w:ascii="Myriad Pro" w:hAnsi="Myriad Pro" w:cs="Arial"/>
                <w:sz w:val="20"/>
                <w:szCs w:val="20"/>
              </w:rPr>
              <w:t>4</w:t>
            </w:r>
          </w:p>
        </w:tc>
      </w:tr>
      <w:tr w:rsidR="00C47820" w:rsidRPr="001A7B86" w:rsidTr="00D76453">
        <w:tc>
          <w:tcPr>
            <w:tcW w:w="495" w:type="dxa"/>
            <w:vMerge/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864" w:type="dxa"/>
            <w:shd w:val="clear" w:color="auto" w:fill="auto"/>
          </w:tcPr>
          <w:p w:rsidR="00C47820" w:rsidRPr="00EF624C" w:rsidRDefault="00C47820" w:rsidP="00D76453">
            <w:pPr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</w:pPr>
            <w:r w:rsidRPr="001A7B86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>Produkty projektu są wytworzone za pomocą nowoczesnych technologii i/lub materiałów i/lub spełniają przyszłościowe potrzeby – wobec czego jest bardzo prawdopodobne, że rezultaty projektu będą użyteczne dla beneficj</w:t>
            </w:r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entów długo po jego zakończeniu – </w:t>
            </w:r>
            <w:r w:rsidRPr="00EF624C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  <w:t>1 pkt</w:t>
            </w:r>
          </w:p>
          <w:p w:rsidR="00C47820" w:rsidRPr="001A7B86" w:rsidRDefault="00C47820" w:rsidP="00D76453">
            <w:pP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</w:pPr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Produkty nie spełniają powyższego – </w:t>
            </w:r>
            <w:r w:rsidR="00EF624C">
              <w:rPr>
                <w:rFonts w:ascii="Myriad Pro" w:eastAsia="Times New Roman" w:hAnsi="Myriad Pro" w:cs="Arial"/>
                <w:color w:val="000000"/>
                <w:sz w:val="20"/>
                <w:szCs w:val="20"/>
              </w:rPr>
              <w:t xml:space="preserve"> </w:t>
            </w:r>
            <w:r w:rsidRPr="00EF624C">
              <w:rPr>
                <w:rFonts w:ascii="Myriad Pro" w:eastAsia="Times New Roman" w:hAnsi="Myriad Pro" w:cs="Arial"/>
                <w:b/>
                <w:color w:val="000000"/>
                <w:sz w:val="20"/>
                <w:szCs w:val="20"/>
              </w:rPr>
              <w:t>0 pkt.</w:t>
            </w:r>
          </w:p>
        </w:tc>
        <w:tc>
          <w:tcPr>
            <w:tcW w:w="2772" w:type="dxa"/>
            <w:shd w:val="clear" w:color="auto" w:fill="auto"/>
          </w:tcPr>
          <w:p w:rsidR="00C47820" w:rsidRPr="001A7B86" w:rsidRDefault="00C47820" w:rsidP="00BF4A5A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Zakres punktów 0/1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; waga </w:t>
            </w:r>
            <w:r>
              <w:rPr>
                <w:rFonts w:ascii="Myriad Pro" w:hAnsi="Myriad Pro" w:cs="Arial"/>
                <w:sz w:val="20"/>
                <w:szCs w:val="20"/>
              </w:rPr>
              <w:t>2</w:t>
            </w:r>
          </w:p>
        </w:tc>
      </w:tr>
      <w:tr w:rsidR="00D36D55" w:rsidRPr="001A7B86" w:rsidTr="00D76453">
        <w:tc>
          <w:tcPr>
            <w:tcW w:w="495" w:type="dxa"/>
            <w:vMerge/>
            <w:shd w:val="clear" w:color="auto" w:fill="auto"/>
          </w:tcPr>
          <w:p w:rsidR="00D36D55" w:rsidRPr="001A7B86" w:rsidRDefault="00D36D55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D36D55" w:rsidRPr="001A7B86" w:rsidRDefault="00D36D55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864" w:type="dxa"/>
            <w:shd w:val="clear" w:color="auto" w:fill="auto"/>
          </w:tcPr>
          <w:p w:rsidR="00D36D55" w:rsidRDefault="00D36D55" w:rsidP="0057746A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Ocenie podlega kompleksowość, adekwatność i skuteczność zaplanowanych w ramach </w:t>
            </w:r>
            <w:r w:rsidR="0057746A">
              <w:rPr>
                <w:rFonts w:ascii="Myriad Pro" w:hAnsi="Myriad Pro" w:cs="Arial"/>
                <w:sz w:val="20"/>
                <w:szCs w:val="20"/>
              </w:rPr>
              <w:t xml:space="preserve">projektu lub już stosowanych w przedsiębiorstwie działań służących </w:t>
            </w:r>
            <w:r w:rsidRPr="0057746A">
              <w:rPr>
                <w:rFonts w:ascii="Myriad Pro" w:hAnsi="Myriad Pro"/>
                <w:b/>
                <w:sz w:val="20"/>
                <w:szCs w:val="20"/>
              </w:rPr>
              <w:t>dostosowaniu przedsiębiorstwa do skutecznego przeciwdziałania negatywnym skutkom wystąpienia epidemii COVID-19</w:t>
            </w:r>
            <w:r w:rsidR="0057746A">
              <w:rPr>
                <w:rFonts w:ascii="Myriad Pro" w:hAnsi="Myriad Pro"/>
                <w:sz w:val="20"/>
                <w:szCs w:val="20"/>
              </w:rPr>
              <w:t>, tzn. działań</w:t>
            </w:r>
            <w:r w:rsidRPr="0057746A">
              <w:rPr>
                <w:rFonts w:ascii="Myriad Pro" w:hAnsi="Myriad Pro"/>
                <w:sz w:val="20"/>
                <w:szCs w:val="20"/>
              </w:rPr>
              <w:t xml:space="preserve"> poleg</w:t>
            </w:r>
            <w:r w:rsidR="0057746A">
              <w:rPr>
                <w:rFonts w:ascii="Myriad Pro" w:hAnsi="Myriad Pro"/>
                <w:sz w:val="20"/>
                <w:szCs w:val="20"/>
              </w:rPr>
              <w:t>ających</w:t>
            </w:r>
            <w:r w:rsidRPr="0057746A">
              <w:rPr>
                <w:rFonts w:ascii="Myriad Pro" w:hAnsi="Myriad Pro"/>
                <w:sz w:val="20"/>
                <w:szCs w:val="20"/>
              </w:rPr>
              <w:t xml:space="preserve"> na przebudowie lub rozbudowie infrastruktury (obiektów), adaptacji pomieszczeń, wdrożeniu rozwiązań ICT, zakupie wyposażenia (ozonatory, lampy UV, urządzenia sterylizujące, wyparzające, itp.), z wyłączeniem możliwości zakupu środków ochrony osobistej takich jak maseczki, przyłbice, płyny do dezynfekcji rąk </w:t>
            </w:r>
            <w:r w:rsidR="0057746A">
              <w:rPr>
                <w:rFonts w:ascii="Myriad Pro" w:hAnsi="Myriad Pro" w:cs="Arial"/>
                <w:sz w:val="20"/>
                <w:szCs w:val="20"/>
              </w:rPr>
              <w:t xml:space="preserve">. </w:t>
            </w:r>
          </w:p>
          <w:p w:rsidR="0057746A" w:rsidRDefault="0057746A" w:rsidP="0057746A">
            <w:pPr>
              <w:tabs>
                <w:tab w:val="left" w:pos="1204"/>
              </w:tabs>
              <w:jc w:val="both"/>
              <w:rPr>
                <w:rFonts w:ascii="Myriad Pro" w:hAnsi="Myriad Pro" w:cs="Arial"/>
                <w:sz w:val="20"/>
                <w:szCs w:val="20"/>
              </w:rPr>
            </w:pPr>
          </w:p>
          <w:p w:rsidR="0057746A" w:rsidRDefault="0057746A" w:rsidP="0057746A">
            <w:pPr>
              <w:tabs>
                <w:tab w:val="left" w:pos="1204"/>
              </w:tabs>
              <w:jc w:val="both"/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 xml:space="preserve">Punkty przyznawane są w skali od 1 do </w:t>
            </w:r>
            <w:r w:rsidR="0036747B"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 xml:space="preserve"> przy czym liczba przyznanych punktów oznacza, że projekt spełnia</w:t>
            </w:r>
            <w:r w:rsidR="0036747B">
              <w:rPr>
                <w:rFonts w:ascii="Myriad Pro" w:eastAsia="Times New Roman" w:hAnsi="Myriad Pro" w:cs="Arial"/>
                <w:color w:val="000000"/>
                <w:sz w:val="20"/>
                <w:szCs w:val="20"/>
                <w:lang w:eastAsia="pl-PL"/>
              </w:rPr>
              <w:t xml:space="preserve"> kryterium w stopniu:</w:t>
            </w:r>
          </w:p>
          <w:p w:rsidR="0057746A" w:rsidRPr="004F0C60" w:rsidRDefault="0057746A" w:rsidP="004F0C60">
            <w:pPr>
              <w:numPr>
                <w:ilvl w:val="0"/>
                <w:numId w:val="13"/>
              </w:numPr>
              <w:tabs>
                <w:tab w:val="left" w:pos="1204"/>
              </w:tabs>
              <w:contextualSpacing/>
              <w:jc w:val="both"/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</w:pPr>
            <w:r w:rsidRPr="004F0C60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bardzo dobrym</w:t>
            </w:r>
            <w:r w:rsidR="004F0C60" w:rsidRPr="004F0C60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 – </w:t>
            </w:r>
            <w:r w:rsidR="004F0C60" w:rsidRPr="004F0C60"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  <w:t>3 pkt</w:t>
            </w:r>
            <w:r w:rsidR="00DB09E9"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  <w:t>.</w:t>
            </w:r>
          </w:p>
          <w:p w:rsidR="0057746A" w:rsidRPr="004F0C60" w:rsidRDefault="0057746A" w:rsidP="004F0C60">
            <w:pPr>
              <w:numPr>
                <w:ilvl w:val="0"/>
                <w:numId w:val="13"/>
              </w:numPr>
              <w:tabs>
                <w:tab w:val="left" w:pos="1204"/>
              </w:tabs>
              <w:contextualSpacing/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 w:rsidRPr="004F0C60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>dobrym</w:t>
            </w:r>
            <w:r w:rsidR="004F0C60" w:rsidRPr="004F0C60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 – </w:t>
            </w:r>
            <w:r w:rsidR="004F0C60" w:rsidRPr="004F0C60"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  <w:t>2 pkt</w:t>
            </w:r>
            <w:r w:rsidR="00DB09E9"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  <w:t>.</w:t>
            </w:r>
          </w:p>
          <w:p w:rsidR="0057746A" w:rsidRPr="007A5167" w:rsidRDefault="0057746A" w:rsidP="004F0C60">
            <w:pPr>
              <w:numPr>
                <w:ilvl w:val="0"/>
                <w:numId w:val="13"/>
              </w:numPr>
              <w:tabs>
                <w:tab w:val="left" w:pos="1204"/>
              </w:tabs>
              <w:contextualSpacing/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 w:rsidRPr="004F0C60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przeciętnym </w:t>
            </w:r>
            <w:r w:rsidR="004F0C60" w:rsidRPr="004F0C60"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– </w:t>
            </w:r>
            <w:r w:rsidR="004F0C60" w:rsidRPr="004F0C60"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  <w:t>1 pkt</w:t>
            </w:r>
            <w:r w:rsidR="00DB09E9">
              <w:rPr>
                <w:rFonts w:ascii="Myriad Pro" w:eastAsia="Times New Roman" w:hAnsi="Myriad Pro" w:cs="Arial"/>
                <w:b/>
                <w:sz w:val="20"/>
                <w:szCs w:val="20"/>
                <w:lang w:eastAsia="pl-PL"/>
              </w:rPr>
              <w:t>.</w:t>
            </w:r>
          </w:p>
          <w:p w:rsidR="007A5167" w:rsidRPr="007A5167" w:rsidRDefault="007A5167" w:rsidP="007A5167">
            <w:pPr>
              <w:tabs>
                <w:tab w:val="left" w:pos="1204"/>
              </w:tabs>
              <w:ind w:left="720"/>
              <w:contextualSpacing/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</w:p>
          <w:p w:rsidR="007A5167" w:rsidRPr="004F0C60" w:rsidRDefault="007A5167" w:rsidP="007A5167">
            <w:pPr>
              <w:tabs>
                <w:tab w:val="left" w:pos="1204"/>
              </w:tabs>
              <w:contextualSpacing/>
              <w:jc w:val="both"/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Arial"/>
                <w:sz w:val="20"/>
                <w:szCs w:val="20"/>
                <w:lang w:eastAsia="pl-PL"/>
              </w:rPr>
              <w:t xml:space="preserve">0 punktów otrzymuje projekt, który nie przewidział tego typu działań w ramach projektu. O punktów w tym kryterium nie dyskwalifikuje projektu. </w:t>
            </w:r>
          </w:p>
          <w:p w:rsidR="0057746A" w:rsidRPr="0057746A" w:rsidRDefault="0057746A" w:rsidP="0057746A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772" w:type="dxa"/>
            <w:shd w:val="clear" w:color="auto" w:fill="auto"/>
          </w:tcPr>
          <w:p w:rsidR="00D36D55" w:rsidRDefault="00FA1F05" w:rsidP="00431D88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Skala punktów </w:t>
            </w:r>
            <w:r w:rsidR="007A5167">
              <w:rPr>
                <w:rFonts w:ascii="Myriad Pro" w:hAnsi="Myriad Pro" w:cs="Arial"/>
                <w:sz w:val="20"/>
                <w:szCs w:val="20"/>
              </w:rPr>
              <w:t xml:space="preserve">0/ </w:t>
            </w:r>
            <w:r>
              <w:rPr>
                <w:rFonts w:ascii="Myriad Pro" w:hAnsi="Myriad Pro" w:cs="Arial"/>
                <w:sz w:val="20"/>
                <w:szCs w:val="20"/>
              </w:rPr>
              <w:t>1/2/3; waga 1</w:t>
            </w:r>
          </w:p>
        </w:tc>
      </w:tr>
      <w:tr w:rsidR="00C47820" w:rsidRPr="001A7B86" w:rsidTr="00D76453">
        <w:tc>
          <w:tcPr>
            <w:tcW w:w="495" w:type="dxa"/>
            <w:vMerge/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864" w:type="dxa"/>
            <w:shd w:val="clear" w:color="auto" w:fill="auto"/>
          </w:tcPr>
          <w:p w:rsidR="004F0C60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W projekcie zastosowano rozwiązania/technologie dostosowujące infrastrukturę do skutków zmian klimatu (np. powódź, susza), zdiagnozowanych </w:t>
            </w:r>
          </w:p>
          <w:p w:rsidR="00C47820" w:rsidRDefault="00C47820" w:rsidP="004F0C60">
            <w:pPr>
              <w:numPr>
                <w:ilvl w:val="0"/>
                <w:numId w:val="13"/>
              </w:numPr>
              <w:tabs>
                <w:tab w:val="left" w:pos="1204"/>
              </w:tabs>
              <w:contextualSpacing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1A7B86">
              <w:rPr>
                <w:rFonts w:ascii="Myriad Pro" w:hAnsi="Myriad Pro" w:cs="Arial"/>
                <w:sz w:val="20"/>
                <w:szCs w:val="20"/>
              </w:rPr>
              <w:t>na obszarze realizacji projektu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Pr="00755D76">
              <w:rPr>
                <w:rFonts w:ascii="Myriad Pro" w:hAnsi="Myriad Pro" w:cs="Arial"/>
                <w:b/>
                <w:sz w:val="20"/>
                <w:szCs w:val="20"/>
              </w:rPr>
              <w:t>–</w:t>
            </w:r>
            <w:r w:rsidR="00A164AA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 w:rsidRPr="00755D76">
              <w:rPr>
                <w:rFonts w:ascii="Myriad Pro" w:hAnsi="Myriad Pro" w:cs="Arial"/>
                <w:b/>
                <w:sz w:val="20"/>
                <w:szCs w:val="20"/>
              </w:rPr>
              <w:t xml:space="preserve"> 1 pkt.</w:t>
            </w:r>
          </w:p>
          <w:p w:rsidR="00C47820" w:rsidRPr="001A7B86" w:rsidRDefault="004F0C60" w:rsidP="004F0C60">
            <w:pPr>
              <w:numPr>
                <w:ilvl w:val="0"/>
                <w:numId w:val="13"/>
              </w:numPr>
              <w:tabs>
                <w:tab w:val="left" w:pos="1204"/>
              </w:tabs>
              <w:contextualSpacing/>
              <w:jc w:val="both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n</w:t>
            </w:r>
            <w:r w:rsidR="00C47820">
              <w:rPr>
                <w:rFonts w:ascii="Myriad Pro" w:hAnsi="Myriad Pro" w:cs="Arial"/>
                <w:sz w:val="20"/>
                <w:szCs w:val="20"/>
              </w:rPr>
              <w:t xml:space="preserve">ie zastosowano takich rozwiązań – </w:t>
            </w:r>
            <w:r w:rsidR="00EF624C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C47820" w:rsidRPr="00EF624C">
              <w:rPr>
                <w:rFonts w:ascii="Myriad Pro" w:hAnsi="Myriad Pro" w:cs="Arial"/>
                <w:b/>
                <w:sz w:val="20"/>
                <w:szCs w:val="20"/>
              </w:rPr>
              <w:t>0 pkt</w:t>
            </w:r>
            <w:r w:rsidR="00EF624C" w:rsidRPr="00EF624C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</w:p>
        </w:tc>
        <w:tc>
          <w:tcPr>
            <w:tcW w:w="2772" w:type="dxa"/>
            <w:shd w:val="clear" w:color="auto" w:fill="auto"/>
          </w:tcPr>
          <w:p w:rsidR="00C47820" w:rsidRPr="001A7B86" w:rsidRDefault="00C47820" w:rsidP="00431D88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Zakres 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 punktów 0</w:t>
            </w:r>
            <w:r>
              <w:rPr>
                <w:rFonts w:ascii="Myriad Pro" w:hAnsi="Myriad Pro" w:cs="Arial"/>
                <w:sz w:val="20"/>
                <w:szCs w:val="20"/>
              </w:rPr>
              <w:t>/1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t>;</w:t>
            </w:r>
            <w:r w:rsidR="00EE2F1B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Pr="001A7B86">
              <w:rPr>
                <w:rFonts w:ascii="Myriad Pro" w:hAnsi="Myriad Pro" w:cs="Arial"/>
                <w:sz w:val="20"/>
                <w:szCs w:val="20"/>
              </w:rPr>
              <w:t xml:space="preserve">waga </w:t>
            </w:r>
            <w:r>
              <w:rPr>
                <w:rFonts w:ascii="Myriad Pro" w:hAnsi="Myriad Pro" w:cs="Arial"/>
                <w:sz w:val="20"/>
                <w:szCs w:val="20"/>
              </w:rPr>
              <w:t>2</w:t>
            </w:r>
          </w:p>
        </w:tc>
      </w:tr>
      <w:tr w:rsidR="00C47820" w:rsidRPr="001A7B86" w:rsidTr="008E19EB">
        <w:trPr>
          <w:trHeight w:val="951"/>
        </w:trPr>
        <w:tc>
          <w:tcPr>
            <w:tcW w:w="495" w:type="dxa"/>
            <w:vMerge/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C47820" w:rsidRPr="001A7B86" w:rsidRDefault="00C47820" w:rsidP="00D76453">
            <w:pPr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8864" w:type="dxa"/>
            <w:shd w:val="clear" w:color="auto" w:fill="auto"/>
          </w:tcPr>
          <w:p w:rsidR="00C47820" w:rsidRDefault="00C47820" w:rsidP="00D76453">
            <w:pPr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BD6CCF">
              <w:rPr>
                <w:rFonts w:ascii="Myriad Pro" w:hAnsi="Myriad Pro" w:cs="Arial"/>
                <w:color w:val="000000"/>
                <w:sz w:val="20"/>
                <w:szCs w:val="20"/>
              </w:rPr>
              <w:t>Wnioskodawc</w:t>
            </w:r>
            <w:r w:rsidR="00A500AA">
              <w:rPr>
                <w:rFonts w:ascii="Myriad Pro" w:hAnsi="Myriad Pro" w:cs="Arial"/>
                <w:color w:val="000000"/>
                <w:sz w:val="20"/>
                <w:szCs w:val="20"/>
              </w:rPr>
              <w:t>a posiada</w:t>
            </w:r>
            <w:r w:rsidRPr="00BD6CCF">
              <w:rPr>
                <w:rFonts w:ascii="Myriad Pro" w:hAnsi="Myriad Pro" w:cs="Arial"/>
                <w:color w:val="000000"/>
                <w:sz w:val="20"/>
                <w:szCs w:val="20"/>
              </w:rPr>
              <w:t xml:space="preserve"> doświadczenie w realizacji podobnych przedsięwzięć (projektów dofinansowanych z UE lub inn</w:t>
            </w:r>
            <w:r w:rsidR="00A500AA">
              <w:rPr>
                <w:rFonts w:ascii="Myriad Pro" w:hAnsi="Myriad Pro" w:cs="Arial"/>
                <w:color w:val="000000"/>
                <w:sz w:val="20"/>
                <w:szCs w:val="20"/>
              </w:rPr>
              <w:t>ych</w:t>
            </w:r>
            <w:r w:rsidRPr="00BD6CCF">
              <w:rPr>
                <w:rFonts w:ascii="Myriad Pro" w:hAnsi="Myriad Pro" w:cs="Arial"/>
                <w:color w:val="000000"/>
                <w:sz w:val="20"/>
                <w:szCs w:val="20"/>
              </w:rPr>
              <w:t xml:space="preserve"> inwestycj</w:t>
            </w:r>
            <w:r w:rsidR="00A500AA">
              <w:rPr>
                <w:rFonts w:ascii="Myriad Pro" w:hAnsi="Myriad Pro" w:cs="Arial"/>
                <w:color w:val="000000"/>
                <w:sz w:val="20"/>
                <w:szCs w:val="20"/>
              </w:rPr>
              <w:t>i</w:t>
            </w:r>
            <w:r w:rsidRPr="00BD6CCF">
              <w:rPr>
                <w:rFonts w:ascii="Myriad Pro" w:hAnsi="Myriad Pro" w:cs="Arial"/>
                <w:color w:val="000000"/>
                <w:sz w:val="20"/>
                <w:szCs w:val="20"/>
              </w:rPr>
              <w:t xml:space="preserve"> o podobnym do przedmiotowego projektu charakterze)</w:t>
            </w:r>
            <w:r w:rsidR="00A500AA">
              <w:rPr>
                <w:rFonts w:ascii="Myriad Pro" w:hAnsi="Myriad Pro" w:cs="Arial"/>
                <w:color w:val="000000"/>
                <w:sz w:val="20"/>
                <w:szCs w:val="20"/>
              </w:rPr>
              <w:t>, które</w:t>
            </w:r>
            <w:r w:rsidRPr="00BD6CCF">
              <w:rPr>
                <w:rFonts w:ascii="Myriad Pro" w:hAnsi="Myriad Pro" w:cs="Arial"/>
                <w:color w:val="000000"/>
                <w:sz w:val="20"/>
                <w:szCs w:val="20"/>
              </w:rPr>
              <w:t xml:space="preserve"> uprawdopodabnia</w:t>
            </w:r>
            <w:r w:rsidR="00A500AA">
              <w:rPr>
                <w:rFonts w:ascii="Myriad Pro" w:hAnsi="Myriad Pro" w:cs="Arial"/>
                <w:color w:val="000000"/>
                <w:sz w:val="20"/>
                <w:szCs w:val="20"/>
              </w:rPr>
              <w:t xml:space="preserve"> </w:t>
            </w:r>
            <w:r w:rsidRPr="00BD6CCF">
              <w:rPr>
                <w:rFonts w:ascii="Myriad Pro" w:hAnsi="Myriad Pro" w:cs="Arial"/>
                <w:color w:val="000000"/>
                <w:sz w:val="20"/>
                <w:szCs w:val="20"/>
              </w:rPr>
              <w:t>ponadprzeciętną trwałość projektu</w:t>
            </w:r>
            <w:r w:rsidR="00A500AA">
              <w:rPr>
                <w:rFonts w:ascii="Myriad Pro" w:hAnsi="Myriad Pro" w:cs="Arial"/>
                <w:color w:val="000000"/>
                <w:sz w:val="20"/>
                <w:szCs w:val="20"/>
              </w:rPr>
              <w:t xml:space="preserve"> – </w:t>
            </w:r>
            <w:r w:rsidR="00A500AA" w:rsidRPr="00A500AA">
              <w:rPr>
                <w:rFonts w:ascii="Myriad Pro" w:hAnsi="Myriad Pro" w:cs="Arial"/>
                <w:b/>
                <w:color w:val="000000"/>
                <w:sz w:val="20"/>
                <w:szCs w:val="20"/>
              </w:rPr>
              <w:t>1 pkt</w:t>
            </w:r>
            <w:r w:rsidR="00A500AA">
              <w:rPr>
                <w:rFonts w:ascii="Myriad Pro" w:hAnsi="Myriad Pro" w:cs="Arial"/>
                <w:color w:val="000000"/>
                <w:sz w:val="20"/>
                <w:szCs w:val="20"/>
              </w:rPr>
              <w:t>.</w:t>
            </w:r>
          </w:p>
          <w:p w:rsidR="00A500AA" w:rsidRDefault="00A500AA" w:rsidP="00D76453">
            <w:pPr>
              <w:rPr>
                <w:rFonts w:ascii="Myriad Pro" w:hAnsi="Myriad Pro" w:cs="Arial"/>
                <w:color w:val="000000"/>
                <w:sz w:val="20"/>
                <w:szCs w:val="20"/>
              </w:rPr>
            </w:pPr>
          </w:p>
          <w:p w:rsidR="00A500AA" w:rsidRPr="00BD6CCF" w:rsidRDefault="00A500AA" w:rsidP="00D76453">
            <w:pPr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A500AA">
              <w:rPr>
                <w:rFonts w:ascii="Myriad Pro" w:hAnsi="Myriad Pro" w:cs="Arial"/>
                <w:color w:val="000000"/>
                <w:sz w:val="20"/>
                <w:szCs w:val="20"/>
              </w:rPr>
              <w:t xml:space="preserve">Wnioskodawca nie posiada powyżej wskazanego doświadczenia – </w:t>
            </w:r>
            <w:r w:rsidRPr="00A500AA">
              <w:rPr>
                <w:rFonts w:ascii="Myriad Pro" w:hAnsi="Myriad Pro" w:cs="Arial"/>
                <w:b/>
                <w:color w:val="000000"/>
                <w:sz w:val="20"/>
                <w:szCs w:val="20"/>
              </w:rPr>
              <w:t>0 pkt.</w:t>
            </w:r>
          </w:p>
        </w:tc>
        <w:tc>
          <w:tcPr>
            <w:tcW w:w="2772" w:type="dxa"/>
            <w:shd w:val="clear" w:color="auto" w:fill="auto"/>
          </w:tcPr>
          <w:p w:rsidR="00C47820" w:rsidRPr="00BD6CCF" w:rsidRDefault="00C47820" w:rsidP="004A6130">
            <w:pPr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Zakres</w:t>
            </w:r>
            <w:r w:rsidRPr="00BD6CCF">
              <w:rPr>
                <w:rFonts w:ascii="Myriad Pro" w:hAnsi="Myriad Pro" w:cs="Arial"/>
                <w:sz w:val="20"/>
                <w:szCs w:val="20"/>
              </w:rPr>
              <w:t xml:space="preserve"> punktów 0</w:t>
            </w:r>
            <w:r w:rsidR="00AE2626">
              <w:rPr>
                <w:rFonts w:ascii="Myriad Pro" w:hAnsi="Myriad Pro" w:cs="Arial"/>
                <w:sz w:val="20"/>
                <w:szCs w:val="20"/>
              </w:rPr>
              <w:t>/</w:t>
            </w:r>
            <w:r w:rsidRPr="00BD6CCF">
              <w:rPr>
                <w:rFonts w:ascii="Myriad Pro" w:hAnsi="Myriad Pro" w:cs="Arial"/>
                <w:sz w:val="20"/>
                <w:szCs w:val="20"/>
              </w:rPr>
              <w:t>1; waga 3</w:t>
            </w:r>
          </w:p>
        </w:tc>
      </w:tr>
    </w:tbl>
    <w:p w:rsidR="009A7C33" w:rsidRPr="001A7B86" w:rsidRDefault="009A7C33" w:rsidP="00144974">
      <w:pPr>
        <w:spacing w:before="120" w:after="120" w:line="240" w:lineRule="auto"/>
        <w:rPr>
          <w:rFonts w:ascii="Myriad Pro" w:hAnsi="Myriad Pro"/>
          <w:sz w:val="20"/>
          <w:szCs w:val="20"/>
        </w:rPr>
      </w:pPr>
    </w:p>
    <w:p w:rsidR="00054FAE" w:rsidRPr="002C0549" w:rsidRDefault="00054FAE" w:rsidP="002C0549">
      <w:pPr>
        <w:spacing w:after="0" w:line="240" w:lineRule="auto"/>
        <w:rPr>
          <w:rFonts w:ascii="Myriad Pro" w:hAnsi="Myriad Pro"/>
          <w:sz w:val="20"/>
          <w:szCs w:val="20"/>
        </w:rPr>
      </w:pPr>
    </w:p>
    <w:sectPr w:rsidR="00054FAE" w:rsidRPr="002C0549" w:rsidSect="0040692A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BF61593" w15:done="0"/>
  <w15:commentEx w15:paraId="1C951F6E" w15:done="0"/>
  <w15:commentEx w15:paraId="7039F812" w15:done="0"/>
  <w15:commentEx w15:paraId="157F977C" w15:done="0"/>
  <w15:commentEx w15:paraId="06AE5B6D" w15:done="0"/>
  <w15:commentEx w15:paraId="7AB0A020" w15:done="0"/>
  <w15:commentEx w15:paraId="17C533A0" w15:done="0"/>
  <w15:commentEx w15:paraId="6F4B5725" w15:done="0"/>
  <w15:commentEx w15:paraId="0CE65329" w15:done="0"/>
  <w15:commentEx w15:paraId="6D89D473" w15:done="0"/>
  <w15:commentEx w15:paraId="6C6848FA" w15:done="0"/>
  <w15:commentEx w15:paraId="5D6256C2" w15:done="0"/>
  <w15:commentEx w15:paraId="703DE66D" w15:done="0"/>
  <w15:commentEx w15:paraId="639D0166" w15:done="0"/>
  <w15:commentEx w15:paraId="75487F4F" w15:done="0"/>
  <w15:commentEx w15:paraId="4A28D83A" w15:done="0"/>
  <w15:commentEx w15:paraId="6C512CA9" w15:done="0"/>
  <w15:commentEx w15:paraId="3CDCD5AC" w15:done="0"/>
  <w15:commentEx w15:paraId="5BC47CE3" w15:done="0"/>
  <w15:commentEx w15:paraId="59AEA22A" w15:done="0"/>
  <w15:commentEx w15:paraId="44832F18" w15:done="0"/>
  <w15:commentEx w15:paraId="068FE46E" w15:done="0"/>
  <w15:commentEx w15:paraId="6EB9C9A6" w15:done="0"/>
  <w15:commentEx w15:paraId="10A832B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F61593" w16cid:durableId="1E9178D3"/>
  <w16cid:commentId w16cid:paraId="1C951F6E" w16cid:durableId="1E917A4B"/>
  <w16cid:commentId w16cid:paraId="7039F812" w16cid:durableId="1E917E28"/>
  <w16cid:commentId w16cid:paraId="157F977C" w16cid:durableId="1E917EB2"/>
  <w16cid:commentId w16cid:paraId="06AE5B6D" w16cid:durableId="1E9183AA"/>
  <w16cid:commentId w16cid:paraId="7AB0A020" w16cid:durableId="1E9183D3"/>
  <w16cid:commentId w16cid:paraId="17C533A0" w16cid:durableId="1E9183F4"/>
  <w16cid:commentId w16cid:paraId="6F4B5725" w16cid:durableId="1E9184D5"/>
  <w16cid:commentId w16cid:paraId="0CE65329" w16cid:durableId="1E918564"/>
  <w16cid:commentId w16cid:paraId="6D89D473" w16cid:durableId="1E9186AA"/>
  <w16cid:commentId w16cid:paraId="6C6848FA" w16cid:durableId="1E9186D1"/>
  <w16cid:commentId w16cid:paraId="5D6256C2" w16cid:durableId="1E9186E5"/>
  <w16cid:commentId w16cid:paraId="703DE66D" w16cid:durableId="1E9186F2"/>
  <w16cid:commentId w16cid:paraId="639D0166" w16cid:durableId="1E9188CC"/>
  <w16cid:commentId w16cid:paraId="75487F4F" w16cid:durableId="1E9189AE"/>
  <w16cid:commentId w16cid:paraId="4A28D83A" w16cid:durableId="1E918B3D"/>
  <w16cid:commentId w16cid:paraId="6C512CA9" w16cid:durableId="1E918B64"/>
  <w16cid:commentId w16cid:paraId="3CDCD5AC" w16cid:durableId="1E918C69"/>
  <w16cid:commentId w16cid:paraId="5BC47CE3" w16cid:durableId="1E918D52"/>
  <w16cid:commentId w16cid:paraId="59AEA22A" w16cid:durableId="1E918DC6"/>
  <w16cid:commentId w16cid:paraId="44832F18" w16cid:durableId="1E918E01"/>
  <w16cid:commentId w16cid:paraId="068FE46E" w16cid:durableId="1E918E3F"/>
  <w16cid:commentId w16cid:paraId="6EB9C9A6" w16cid:durableId="1E918E51"/>
  <w16cid:commentId w16cid:paraId="10A832B0" w16cid:durableId="1E918E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1C6" w:rsidRDefault="003841C6" w:rsidP="006E6228">
      <w:pPr>
        <w:spacing w:after="0" w:line="240" w:lineRule="auto"/>
      </w:pPr>
      <w:r>
        <w:separator/>
      </w:r>
    </w:p>
  </w:endnote>
  <w:endnote w:type="continuationSeparator" w:id="0">
    <w:p w:rsidR="003841C6" w:rsidRDefault="003841C6" w:rsidP="006E6228">
      <w:pPr>
        <w:spacing w:after="0" w:line="240" w:lineRule="auto"/>
      </w:pPr>
      <w:r>
        <w:continuationSeparator/>
      </w:r>
    </w:p>
  </w:endnote>
  <w:endnote w:type="continuationNotice" w:id="1">
    <w:p w:rsidR="003841C6" w:rsidRDefault="003841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yriadPro-Regular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yriadPro-I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3571726"/>
      <w:docPartObj>
        <w:docPartGallery w:val="Page Numbers (Bottom of Page)"/>
        <w:docPartUnique/>
      </w:docPartObj>
    </w:sdtPr>
    <w:sdtEndPr>
      <w:rPr>
        <w:rFonts w:ascii="Calibri" w:hAnsi="Calibri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Calibri" w:hAnsi="Calibri"/>
            <w:sz w:val="16"/>
            <w:szCs w:val="16"/>
          </w:rPr>
        </w:sdtEndPr>
        <w:sdtContent>
          <w:p w:rsidR="00CA724C" w:rsidRPr="000D5636" w:rsidRDefault="00CA724C">
            <w:pPr>
              <w:pStyle w:val="Stopka"/>
              <w:jc w:val="right"/>
              <w:rPr>
                <w:rFonts w:ascii="Calibri" w:hAnsi="Calibri"/>
                <w:sz w:val="16"/>
                <w:szCs w:val="16"/>
              </w:rPr>
            </w:pPr>
            <w:r w:rsidRPr="001A7B86">
              <w:rPr>
                <w:rFonts w:ascii="Calibri" w:hAnsi="Calibri"/>
                <w:sz w:val="16"/>
                <w:szCs w:val="16"/>
              </w:rPr>
              <w:t>Strona</w:t>
            </w:r>
            <w:r w:rsidRPr="000D5636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instrText>PAGE</w:instrText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2F79A0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  <w:r w:rsidRPr="000D5636">
              <w:rPr>
                <w:rFonts w:ascii="Calibri" w:hAnsi="Calibri"/>
                <w:sz w:val="16"/>
                <w:szCs w:val="16"/>
              </w:rPr>
              <w:t xml:space="preserve"> z </w:t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instrText>NUMPAGES</w:instrText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2F79A0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24</w:t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CA724C" w:rsidRDefault="00CA72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1C6" w:rsidRDefault="003841C6" w:rsidP="006E6228">
      <w:pPr>
        <w:spacing w:after="0" w:line="240" w:lineRule="auto"/>
      </w:pPr>
      <w:r>
        <w:separator/>
      </w:r>
    </w:p>
  </w:footnote>
  <w:footnote w:type="continuationSeparator" w:id="0">
    <w:p w:rsidR="003841C6" w:rsidRDefault="003841C6" w:rsidP="006E6228">
      <w:pPr>
        <w:spacing w:after="0" w:line="240" w:lineRule="auto"/>
      </w:pPr>
      <w:r>
        <w:continuationSeparator/>
      </w:r>
    </w:p>
  </w:footnote>
  <w:footnote w:type="continuationNotice" w:id="1">
    <w:p w:rsidR="003841C6" w:rsidRDefault="003841C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81F"/>
    <w:multiLevelType w:val="hybridMultilevel"/>
    <w:tmpl w:val="444C7AFC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345ED"/>
    <w:multiLevelType w:val="hybridMultilevel"/>
    <w:tmpl w:val="9626D1A2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329B8"/>
    <w:multiLevelType w:val="hybridMultilevel"/>
    <w:tmpl w:val="C0ECBC4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672B2C"/>
    <w:multiLevelType w:val="hybridMultilevel"/>
    <w:tmpl w:val="14405362"/>
    <w:lvl w:ilvl="0" w:tplc="2190D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06ADD"/>
    <w:multiLevelType w:val="hybridMultilevel"/>
    <w:tmpl w:val="D51888F0"/>
    <w:lvl w:ilvl="0" w:tplc="AE1040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AA9255D"/>
    <w:multiLevelType w:val="hybridMultilevel"/>
    <w:tmpl w:val="BC1854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33250A"/>
    <w:multiLevelType w:val="hybridMultilevel"/>
    <w:tmpl w:val="749C131E"/>
    <w:lvl w:ilvl="0" w:tplc="CB668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C47A4A"/>
    <w:multiLevelType w:val="hybridMultilevel"/>
    <w:tmpl w:val="706A09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1F6482"/>
    <w:multiLevelType w:val="hybridMultilevel"/>
    <w:tmpl w:val="150A5D14"/>
    <w:lvl w:ilvl="0" w:tplc="0415000F">
      <w:start w:val="1"/>
      <w:numFmt w:val="decimal"/>
      <w:lvlText w:val="%1.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9">
    <w:nsid w:val="12196DE3"/>
    <w:multiLevelType w:val="hybridMultilevel"/>
    <w:tmpl w:val="F0129AA6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A34520"/>
    <w:multiLevelType w:val="hybridMultilevel"/>
    <w:tmpl w:val="67326142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6F14B9"/>
    <w:multiLevelType w:val="hybridMultilevel"/>
    <w:tmpl w:val="456CC02C"/>
    <w:lvl w:ilvl="0" w:tplc="83E67E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A92696"/>
    <w:multiLevelType w:val="hybridMultilevel"/>
    <w:tmpl w:val="FF867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835763"/>
    <w:multiLevelType w:val="hybridMultilevel"/>
    <w:tmpl w:val="5AC4967E"/>
    <w:lvl w:ilvl="0" w:tplc="A0BCE1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BC4223"/>
    <w:multiLevelType w:val="hybridMultilevel"/>
    <w:tmpl w:val="50286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9E66B5"/>
    <w:multiLevelType w:val="hybridMultilevel"/>
    <w:tmpl w:val="7B9EDBCC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736132"/>
    <w:multiLevelType w:val="hybridMultilevel"/>
    <w:tmpl w:val="0C102ECA"/>
    <w:lvl w:ilvl="0" w:tplc="5B02E4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077474"/>
    <w:multiLevelType w:val="hybridMultilevel"/>
    <w:tmpl w:val="DD663CE8"/>
    <w:lvl w:ilvl="0" w:tplc="5B02E4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9846E4"/>
    <w:multiLevelType w:val="hybridMultilevel"/>
    <w:tmpl w:val="2AE026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B6308C"/>
    <w:multiLevelType w:val="hybridMultilevel"/>
    <w:tmpl w:val="5A363E12"/>
    <w:lvl w:ilvl="0" w:tplc="A0BCE1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47A2C58"/>
    <w:multiLevelType w:val="hybridMultilevel"/>
    <w:tmpl w:val="113A3124"/>
    <w:lvl w:ilvl="0" w:tplc="895AD7C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448C8"/>
    <w:multiLevelType w:val="hybridMultilevel"/>
    <w:tmpl w:val="BBF889CA"/>
    <w:lvl w:ilvl="0" w:tplc="5E28A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CB4525"/>
    <w:multiLevelType w:val="hybridMultilevel"/>
    <w:tmpl w:val="B06C8CA4"/>
    <w:lvl w:ilvl="0" w:tplc="2190D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AA2714"/>
    <w:multiLevelType w:val="hybridMultilevel"/>
    <w:tmpl w:val="CE4A7328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297465"/>
    <w:multiLevelType w:val="hybridMultilevel"/>
    <w:tmpl w:val="54B2A0C6"/>
    <w:lvl w:ilvl="0" w:tplc="F252DD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7A7747"/>
    <w:multiLevelType w:val="hybridMultilevel"/>
    <w:tmpl w:val="ADC4C3BE"/>
    <w:lvl w:ilvl="0" w:tplc="5CE8998A">
      <w:numFmt w:val="decimal"/>
      <w:lvlText w:val="%1"/>
      <w:lvlJc w:val="left"/>
      <w:pPr>
        <w:ind w:left="720" w:hanging="360"/>
      </w:pPr>
      <w:rPr>
        <w:rFonts w:ascii="Myriad Pro" w:hAnsi="Myriad Pro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B47DDB"/>
    <w:multiLevelType w:val="hybridMultilevel"/>
    <w:tmpl w:val="3CBEBE6C"/>
    <w:lvl w:ilvl="0" w:tplc="2190D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A40948"/>
    <w:multiLevelType w:val="hybridMultilevel"/>
    <w:tmpl w:val="320C4A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F2A08C2"/>
    <w:multiLevelType w:val="hybridMultilevel"/>
    <w:tmpl w:val="3FD68042"/>
    <w:lvl w:ilvl="0" w:tplc="A0BCE1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6412ABC"/>
    <w:multiLevelType w:val="hybridMultilevel"/>
    <w:tmpl w:val="72B27F28"/>
    <w:lvl w:ilvl="0" w:tplc="AE1040F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67B4222B"/>
    <w:multiLevelType w:val="hybridMultilevel"/>
    <w:tmpl w:val="227689BE"/>
    <w:lvl w:ilvl="0" w:tplc="2190DF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9D311FB"/>
    <w:multiLevelType w:val="hybridMultilevel"/>
    <w:tmpl w:val="0616D6EC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1C14BF"/>
    <w:multiLevelType w:val="hybridMultilevel"/>
    <w:tmpl w:val="320C4A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D5A5886"/>
    <w:multiLevelType w:val="hybridMultilevel"/>
    <w:tmpl w:val="1088866E"/>
    <w:lvl w:ilvl="0" w:tplc="A0BCE1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E295945"/>
    <w:multiLevelType w:val="hybridMultilevel"/>
    <w:tmpl w:val="E2A8DFF6"/>
    <w:lvl w:ilvl="0" w:tplc="85A463A0">
      <w:numFmt w:val="bullet"/>
      <w:lvlText w:val="·"/>
      <w:lvlJc w:val="left"/>
      <w:pPr>
        <w:ind w:left="720" w:hanging="360"/>
      </w:pPr>
      <w:rPr>
        <w:rFonts w:ascii="Myriad Pro" w:eastAsiaTheme="minorHAnsi" w:hAnsi="Myriad Pro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E66D6C"/>
    <w:multiLevelType w:val="hybridMultilevel"/>
    <w:tmpl w:val="4F225C7E"/>
    <w:lvl w:ilvl="0" w:tplc="A0BCE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054993"/>
    <w:multiLevelType w:val="hybridMultilevel"/>
    <w:tmpl w:val="A4282D52"/>
    <w:lvl w:ilvl="0" w:tplc="2190DF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7"/>
  </w:num>
  <w:num w:numId="4">
    <w:abstractNumId w:val="3"/>
  </w:num>
  <w:num w:numId="5">
    <w:abstractNumId w:val="22"/>
  </w:num>
  <w:num w:numId="6">
    <w:abstractNumId w:val="36"/>
  </w:num>
  <w:num w:numId="7">
    <w:abstractNumId w:val="30"/>
  </w:num>
  <w:num w:numId="8">
    <w:abstractNumId w:val="29"/>
  </w:num>
  <w:num w:numId="9">
    <w:abstractNumId w:val="33"/>
  </w:num>
  <w:num w:numId="10">
    <w:abstractNumId w:val="16"/>
  </w:num>
  <w:num w:numId="11">
    <w:abstractNumId w:val="20"/>
  </w:num>
  <w:num w:numId="12">
    <w:abstractNumId w:val="6"/>
  </w:num>
  <w:num w:numId="13">
    <w:abstractNumId w:val="0"/>
  </w:num>
  <w:num w:numId="14">
    <w:abstractNumId w:val="34"/>
  </w:num>
  <w:num w:numId="15">
    <w:abstractNumId w:val="17"/>
  </w:num>
  <w:num w:numId="16">
    <w:abstractNumId w:val="26"/>
  </w:num>
  <w:num w:numId="17">
    <w:abstractNumId w:val="5"/>
  </w:num>
  <w:num w:numId="18">
    <w:abstractNumId w:val="9"/>
  </w:num>
  <w:num w:numId="19">
    <w:abstractNumId w:val="13"/>
  </w:num>
  <w:num w:numId="20">
    <w:abstractNumId w:val="23"/>
  </w:num>
  <w:num w:numId="21">
    <w:abstractNumId w:val="1"/>
  </w:num>
  <w:num w:numId="22">
    <w:abstractNumId w:val="10"/>
  </w:num>
  <w:num w:numId="23">
    <w:abstractNumId w:val="27"/>
  </w:num>
  <w:num w:numId="24">
    <w:abstractNumId w:val="32"/>
  </w:num>
  <w:num w:numId="25">
    <w:abstractNumId w:val="31"/>
  </w:num>
  <w:num w:numId="26">
    <w:abstractNumId w:val="28"/>
  </w:num>
  <w:num w:numId="27">
    <w:abstractNumId w:val="19"/>
  </w:num>
  <w:num w:numId="28">
    <w:abstractNumId w:val="25"/>
  </w:num>
  <w:num w:numId="29">
    <w:abstractNumId w:val="35"/>
  </w:num>
  <w:num w:numId="30">
    <w:abstractNumId w:val="36"/>
  </w:num>
  <w:num w:numId="31">
    <w:abstractNumId w:val="12"/>
  </w:num>
  <w:num w:numId="32">
    <w:abstractNumId w:val="24"/>
  </w:num>
  <w:num w:numId="33">
    <w:abstractNumId w:val="11"/>
  </w:num>
  <w:num w:numId="34">
    <w:abstractNumId w:val="2"/>
  </w:num>
  <w:num w:numId="35">
    <w:abstractNumId w:val="8"/>
  </w:num>
  <w:num w:numId="36">
    <w:abstractNumId w:val="4"/>
  </w:num>
  <w:num w:numId="37">
    <w:abstractNumId w:val="18"/>
  </w:num>
  <w:num w:numId="38">
    <w:abstractNumId w:val="21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onrad Frontczak">
    <w15:presenceInfo w15:providerId="Windows Live" w15:userId="f7f36e4158ff40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35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92A"/>
    <w:rsid w:val="000029DD"/>
    <w:rsid w:val="00005731"/>
    <w:rsid w:val="00005999"/>
    <w:rsid w:val="00006D25"/>
    <w:rsid w:val="00011E9A"/>
    <w:rsid w:val="00012A5F"/>
    <w:rsid w:val="00013324"/>
    <w:rsid w:val="0001337B"/>
    <w:rsid w:val="00013897"/>
    <w:rsid w:val="000152A9"/>
    <w:rsid w:val="00016782"/>
    <w:rsid w:val="00020685"/>
    <w:rsid w:val="00026751"/>
    <w:rsid w:val="00031131"/>
    <w:rsid w:val="000321EE"/>
    <w:rsid w:val="00035141"/>
    <w:rsid w:val="000407B7"/>
    <w:rsid w:val="00040ABB"/>
    <w:rsid w:val="00041ACD"/>
    <w:rsid w:val="0004534B"/>
    <w:rsid w:val="00047146"/>
    <w:rsid w:val="00051506"/>
    <w:rsid w:val="0005169A"/>
    <w:rsid w:val="0005264E"/>
    <w:rsid w:val="00052F3B"/>
    <w:rsid w:val="00053AF0"/>
    <w:rsid w:val="00054FAE"/>
    <w:rsid w:val="00055FF0"/>
    <w:rsid w:val="00057CFB"/>
    <w:rsid w:val="00062A44"/>
    <w:rsid w:val="00063F15"/>
    <w:rsid w:val="00064CE5"/>
    <w:rsid w:val="00067319"/>
    <w:rsid w:val="0007344B"/>
    <w:rsid w:val="00073776"/>
    <w:rsid w:val="00080421"/>
    <w:rsid w:val="000815B9"/>
    <w:rsid w:val="00081D97"/>
    <w:rsid w:val="000854B5"/>
    <w:rsid w:val="00086108"/>
    <w:rsid w:val="000906F3"/>
    <w:rsid w:val="00090794"/>
    <w:rsid w:val="000908A0"/>
    <w:rsid w:val="0009226C"/>
    <w:rsid w:val="000923F5"/>
    <w:rsid w:val="0009260F"/>
    <w:rsid w:val="00093C98"/>
    <w:rsid w:val="0009622D"/>
    <w:rsid w:val="000A058C"/>
    <w:rsid w:val="000A1B30"/>
    <w:rsid w:val="000A1FB8"/>
    <w:rsid w:val="000A50CB"/>
    <w:rsid w:val="000A6379"/>
    <w:rsid w:val="000A7A52"/>
    <w:rsid w:val="000B00D1"/>
    <w:rsid w:val="000B1F27"/>
    <w:rsid w:val="000B3823"/>
    <w:rsid w:val="000B392F"/>
    <w:rsid w:val="000B7290"/>
    <w:rsid w:val="000C0F3A"/>
    <w:rsid w:val="000C2D8C"/>
    <w:rsid w:val="000C4436"/>
    <w:rsid w:val="000C5D39"/>
    <w:rsid w:val="000C5D66"/>
    <w:rsid w:val="000C6415"/>
    <w:rsid w:val="000C7305"/>
    <w:rsid w:val="000C7677"/>
    <w:rsid w:val="000D374E"/>
    <w:rsid w:val="000D5636"/>
    <w:rsid w:val="000D6E54"/>
    <w:rsid w:val="000D6F9B"/>
    <w:rsid w:val="000D7406"/>
    <w:rsid w:val="000E1591"/>
    <w:rsid w:val="000E1BBC"/>
    <w:rsid w:val="000E1D5C"/>
    <w:rsid w:val="000E3E56"/>
    <w:rsid w:val="000E4EB0"/>
    <w:rsid w:val="000E5357"/>
    <w:rsid w:val="000E5E76"/>
    <w:rsid w:val="000E6195"/>
    <w:rsid w:val="000E6A27"/>
    <w:rsid w:val="000E7AE9"/>
    <w:rsid w:val="000F108F"/>
    <w:rsid w:val="000F4A42"/>
    <w:rsid w:val="000F6703"/>
    <w:rsid w:val="000F7ADB"/>
    <w:rsid w:val="00100F53"/>
    <w:rsid w:val="00101A86"/>
    <w:rsid w:val="00102212"/>
    <w:rsid w:val="00103B73"/>
    <w:rsid w:val="0010423F"/>
    <w:rsid w:val="001043A5"/>
    <w:rsid w:val="001043D1"/>
    <w:rsid w:val="001068B3"/>
    <w:rsid w:val="001115E3"/>
    <w:rsid w:val="00111B6D"/>
    <w:rsid w:val="001126CF"/>
    <w:rsid w:val="00115230"/>
    <w:rsid w:val="001223FA"/>
    <w:rsid w:val="00122DA6"/>
    <w:rsid w:val="00123360"/>
    <w:rsid w:val="001245B0"/>
    <w:rsid w:val="00125A7B"/>
    <w:rsid w:val="0012665D"/>
    <w:rsid w:val="00126C33"/>
    <w:rsid w:val="00126E13"/>
    <w:rsid w:val="001279D1"/>
    <w:rsid w:val="001315BC"/>
    <w:rsid w:val="00132163"/>
    <w:rsid w:val="00132573"/>
    <w:rsid w:val="00133133"/>
    <w:rsid w:val="00133DA1"/>
    <w:rsid w:val="0013438D"/>
    <w:rsid w:val="001347A4"/>
    <w:rsid w:val="00140E70"/>
    <w:rsid w:val="00140FDA"/>
    <w:rsid w:val="001421C9"/>
    <w:rsid w:val="0014421F"/>
    <w:rsid w:val="00144974"/>
    <w:rsid w:val="00147073"/>
    <w:rsid w:val="0014725E"/>
    <w:rsid w:val="00147466"/>
    <w:rsid w:val="00150792"/>
    <w:rsid w:val="00156AEE"/>
    <w:rsid w:val="0015749A"/>
    <w:rsid w:val="0015755F"/>
    <w:rsid w:val="00157E34"/>
    <w:rsid w:val="001604E6"/>
    <w:rsid w:val="001618C5"/>
    <w:rsid w:val="00162FB2"/>
    <w:rsid w:val="00165B71"/>
    <w:rsid w:val="00165C9F"/>
    <w:rsid w:val="00170306"/>
    <w:rsid w:val="00170872"/>
    <w:rsid w:val="00174F88"/>
    <w:rsid w:val="001754C1"/>
    <w:rsid w:val="00177C0F"/>
    <w:rsid w:val="00180D40"/>
    <w:rsid w:val="00181062"/>
    <w:rsid w:val="00181BB7"/>
    <w:rsid w:val="00183A92"/>
    <w:rsid w:val="00187B06"/>
    <w:rsid w:val="00192F15"/>
    <w:rsid w:val="00195B9C"/>
    <w:rsid w:val="001968E2"/>
    <w:rsid w:val="001A046F"/>
    <w:rsid w:val="001A199C"/>
    <w:rsid w:val="001A238E"/>
    <w:rsid w:val="001A2839"/>
    <w:rsid w:val="001A5C30"/>
    <w:rsid w:val="001A7B86"/>
    <w:rsid w:val="001B04AD"/>
    <w:rsid w:val="001B26FB"/>
    <w:rsid w:val="001B2A03"/>
    <w:rsid w:val="001B3215"/>
    <w:rsid w:val="001B4BE9"/>
    <w:rsid w:val="001B64EB"/>
    <w:rsid w:val="001B711C"/>
    <w:rsid w:val="001C0681"/>
    <w:rsid w:val="001C6092"/>
    <w:rsid w:val="001C6501"/>
    <w:rsid w:val="001C6662"/>
    <w:rsid w:val="001D03A0"/>
    <w:rsid w:val="001D07A6"/>
    <w:rsid w:val="001D1F25"/>
    <w:rsid w:val="001D260A"/>
    <w:rsid w:val="001D4AF9"/>
    <w:rsid w:val="001D663B"/>
    <w:rsid w:val="001D754D"/>
    <w:rsid w:val="001D75F6"/>
    <w:rsid w:val="001E19C6"/>
    <w:rsid w:val="001E31B9"/>
    <w:rsid w:val="001E339B"/>
    <w:rsid w:val="001E4476"/>
    <w:rsid w:val="001E56CE"/>
    <w:rsid w:val="001E7CB1"/>
    <w:rsid w:val="001F0D7A"/>
    <w:rsid w:val="001F3772"/>
    <w:rsid w:val="001F3C79"/>
    <w:rsid w:val="001F3D23"/>
    <w:rsid w:val="001F56E9"/>
    <w:rsid w:val="001F640E"/>
    <w:rsid w:val="001F6B05"/>
    <w:rsid w:val="00200482"/>
    <w:rsid w:val="00200A2B"/>
    <w:rsid w:val="00202B67"/>
    <w:rsid w:val="00203293"/>
    <w:rsid w:val="002035AF"/>
    <w:rsid w:val="002039BB"/>
    <w:rsid w:val="0020490A"/>
    <w:rsid w:val="00206342"/>
    <w:rsid w:val="0021096B"/>
    <w:rsid w:val="00211604"/>
    <w:rsid w:val="00215B18"/>
    <w:rsid w:val="00215FAA"/>
    <w:rsid w:val="002175E2"/>
    <w:rsid w:val="00217AEA"/>
    <w:rsid w:val="00217B35"/>
    <w:rsid w:val="00220380"/>
    <w:rsid w:val="0022123D"/>
    <w:rsid w:val="00221817"/>
    <w:rsid w:val="00224586"/>
    <w:rsid w:val="0022536C"/>
    <w:rsid w:val="00226B16"/>
    <w:rsid w:val="00226FFE"/>
    <w:rsid w:val="00232433"/>
    <w:rsid w:val="00232A1C"/>
    <w:rsid w:val="002343D3"/>
    <w:rsid w:val="00234C6F"/>
    <w:rsid w:val="00237577"/>
    <w:rsid w:val="00237813"/>
    <w:rsid w:val="0024143E"/>
    <w:rsid w:val="002414D2"/>
    <w:rsid w:val="00243A62"/>
    <w:rsid w:val="00243AF5"/>
    <w:rsid w:val="00244074"/>
    <w:rsid w:val="00244FA5"/>
    <w:rsid w:val="002457F4"/>
    <w:rsid w:val="00246C4C"/>
    <w:rsid w:val="00255149"/>
    <w:rsid w:val="00260609"/>
    <w:rsid w:val="00260F87"/>
    <w:rsid w:val="00262126"/>
    <w:rsid w:val="00265421"/>
    <w:rsid w:val="0026555F"/>
    <w:rsid w:val="00265D23"/>
    <w:rsid w:val="0026638A"/>
    <w:rsid w:val="002729FE"/>
    <w:rsid w:val="00275F68"/>
    <w:rsid w:val="002768D8"/>
    <w:rsid w:val="00277744"/>
    <w:rsid w:val="002816B6"/>
    <w:rsid w:val="002846FB"/>
    <w:rsid w:val="00287379"/>
    <w:rsid w:val="00287F3F"/>
    <w:rsid w:val="00293E47"/>
    <w:rsid w:val="00294F36"/>
    <w:rsid w:val="002A2082"/>
    <w:rsid w:val="002A4008"/>
    <w:rsid w:val="002A4360"/>
    <w:rsid w:val="002A5F88"/>
    <w:rsid w:val="002B06DC"/>
    <w:rsid w:val="002B186D"/>
    <w:rsid w:val="002B2592"/>
    <w:rsid w:val="002B68A8"/>
    <w:rsid w:val="002B79D1"/>
    <w:rsid w:val="002C0549"/>
    <w:rsid w:val="002C0894"/>
    <w:rsid w:val="002C1F88"/>
    <w:rsid w:val="002C29C7"/>
    <w:rsid w:val="002C2DC5"/>
    <w:rsid w:val="002C34F4"/>
    <w:rsid w:val="002C6FE5"/>
    <w:rsid w:val="002D15C5"/>
    <w:rsid w:val="002D5619"/>
    <w:rsid w:val="002D5B89"/>
    <w:rsid w:val="002D5DDD"/>
    <w:rsid w:val="002D5E76"/>
    <w:rsid w:val="002E02B7"/>
    <w:rsid w:val="002E11C4"/>
    <w:rsid w:val="002E22DD"/>
    <w:rsid w:val="002E4148"/>
    <w:rsid w:val="002E4643"/>
    <w:rsid w:val="002E47CC"/>
    <w:rsid w:val="002E55BA"/>
    <w:rsid w:val="002E70A1"/>
    <w:rsid w:val="002F1109"/>
    <w:rsid w:val="002F12B1"/>
    <w:rsid w:val="002F13CA"/>
    <w:rsid w:val="002F1435"/>
    <w:rsid w:val="002F1918"/>
    <w:rsid w:val="002F321C"/>
    <w:rsid w:val="002F6540"/>
    <w:rsid w:val="002F6F48"/>
    <w:rsid w:val="002F72D7"/>
    <w:rsid w:val="002F79A0"/>
    <w:rsid w:val="00300D20"/>
    <w:rsid w:val="003033CC"/>
    <w:rsid w:val="003034E7"/>
    <w:rsid w:val="00304909"/>
    <w:rsid w:val="00304928"/>
    <w:rsid w:val="003055B6"/>
    <w:rsid w:val="003058F9"/>
    <w:rsid w:val="003059D3"/>
    <w:rsid w:val="0030738F"/>
    <w:rsid w:val="00307ACA"/>
    <w:rsid w:val="003107A6"/>
    <w:rsid w:val="00314072"/>
    <w:rsid w:val="00314085"/>
    <w:rsid w:val="003141F3"/>
    <w:rsid w:val="00315156"/>
    <w:rsid w:val="0031580C"/>
    <w:rsid w:val="003165A9"/>
    <w:rsid w:val="00331237"/>
    <w:rsid w:val="00331804"/>
    <w:rsid w:val="00331AB0"/>
    <w:rsid w:val="0033283E"/>
    <w:rsid w:val="00332E2D"/>
    <w:rsid w:val="003344EB"/>
    <w:rsid w:val="00334F58"/>
    <w:rsid w:val="00345E9F"/>
    <w:rsid w:val="00351A36"/>
    <w:rsid w:val="0035236D"/>
    <w:rsid w:val="0035480E"/>
    <w:rsid w:val="003567BA"/>
    <w:rsid w:val="00364CD5"/>
    <w:rsid w:val="00366626"/>
    <w:rsid w:val="0036747B"/>
    <w:rsid w:val="00367555"/>
    <w:rsid w:val="00370E21"/>
    <w:rsid w:val="00372B26"/>
    <w:rsid w:val="003737E0"/>
    <w:rsid w:val="00373970"/>
    <w:rsid w:val="00380852"/>
    <w:rsid w:val="003841C6"/>
    <w:rsid w:val="00386106"/>
    <w:rsid w:val="00390550"/>
    <w:rsid w:val="00392545"/>
    <w:rsid w:val="00394073"/>
    <w:rsid w:val="003940D5"/>
    <w:rsid w:val="00395402"/>
    <w:rsid w:val="00397B8E"/>
    <w:rsid w:val="003A02FE"/>
    <w:rsid w:val="003A3D58"/>
    <w:rsid w:val="003A4A9D"/>
    <w:rsid w:val="003A518C"/>
    <w:rsid w:val="003A5908"/>
    <w:rsid w:val="003A6243"/>
    <w:rsid w:val="003A69ED"/>
    <w:rsid w:val="003A6BA4"/>
    <w:rsid w:val="003B0543"/>
    <w:rsid w:val="003B0E7C"/>
    <w:rsid w:val="003B14C9"/>
    <w:rsid w:val="003B23B2"/>
    <w:rsid w:val="003B3411"/>
    <w:rsid w:val="003B582C"/>
    <w:rsid w:val="003B5C94"/>
    <w:rsid w:val="003B64D7"/>
    <w:rsid w:val="003C0595"/>
    <w:rsid w:val="003C0944"/>
    <w:rsid w:val="003C1D11"/>
    <w:rsid w:val="003C1EB9"/>
    <w:rsid w:val="003C20D8"/>
    <w:rsid w:val="003C31D1"/>
    <w:rsid w:val="003C31DB"/>
    <w:rsid w:val="003C3D47"/>
    <w:rsid w:val="003C401C"/>
    <w:rsid w:val="003C6C4E"/>
    <w:rsid w:val="003D1958"/>
    <w:rsid w:val="003D1F59"/>
    <w:rsid w:val="003D22A6"/>
    <w:rsid w:val="003D4FF9"/>
    <w:rsid w:val="003D7F40"/>
    <w:rsid w:val="003E2333"/>
    <w:rsid w:val="003E26AB"/>
    <w:rsid w:val="003E2854"/>
    <w:rsid w:val="003E2D21"/>
    <w:rsid w:val="003E4969"/>
    <w:rsid w:val="003E54DE"/>
    <w:rsid w:val="003F075C"/>
    <w:rsid w:val="003F2350"/>
    <w:rsid w:val="003F2C3A"/>
    <w:rsid w:val="003F41AA"/>
    <w:rsid w:val="003F4386"/>
    <w:rsid w:val="003F48A5"/>
    <w:rsid w:val="003F5C43"/>
    <w:rsid w:val="003F5E02"/>
    <w:rsid w:val="003F66CC"/>
    <w:rsid w:val="0040215F"/>
    <w:rsid w:val="004034BD"/>
    <w:rsid w:val="00405222"/>
    <w:rsid w:val="00406123"/>
    <w:rsid w:val="0040692A"/>
    <w:rsid w:val="00412CAA"/>
    <w:rsid w:val="00414A46"/>
    <w:rsid w:val="00415691"/>
    <w:rsid w:val="00416BB0"/>
    <w:rsid w:val="00416FB8"/>
    <w:rsid w:val="0042100B"/>
    <w:rsid w:val="004251C6"/>
    <w:rsid w:val="00425290"/>
    <w:rsid w:val="004271F0"/>
    <w:rsid w:val="00427A61"/>
    <w:rsid w:val="00430697"/>
    <w:rsid w:val="0043104A"/>
    <w:rsid w:val="00431890"/>
    <w:rsid w:val="00431CC1"/>
    <w:rsid w:val="00431D88"/>
    <w:rsid w:val="00434D30"/>
    <w:rsid w:val="00435879"/>
    <w:rsid w:val="0043608A"/>
    <w:rsid w:val="00436666"/>
    <w:rsid w:val="004367C9"/>
    <w:rsid w:val="00436D7E"/>
    <w:rsid w:val="00437452"/>
    <w:rsid w:val="00444B2C"/>
    <w:rsid w:val="00444D49"/>
    <w:rsid w:val="004502B1"/>
    <w:rsid w:val="00450D79"/>
    <w:rsid w:val="00452934"/>
    <w:rsid w:val="0045796C"/>
    <w:rsid w:val="00461C00"/>
    <w:rsid w:val="004627D9"/>
    <w:rsid w:val="00463B30"/>
    <w:rsid w:val="00464A5D"/>
    <w:rsid w:val="00465E16"/>
    <w:rsid w:val="00472B17"/>
    <w:rsid w:val="00473362"/>
    <w:rsid w:val="00473791"/>
    <w:rsid w:val="00473E16"/>
    <w:rsid w:val="00474DB8"/>
    <w:rsid w:val="00477322"/>
    <w:rsid w:val="004802DF"/>
    <w:rsid w:val="00480AC9"/>
    <w:rsid w:val="0048213E"/>
    <w:rsid w:val="0048216F"/>
    <w:rsid w:val="0048367F"/>
    <w:rsid w:val="00484E97"/>
    <w:rsid w:val="004869A1"/>
    <w:rsid w:val="004872EC"/>
    <w:rsid w:val="004905B8"/>
    <w:rsid w:val="00495A47"/>
    <w:rsid w:val="004A009B"/>
    <w:rsid w:val="004A19FC"/>
    <w:rsid w:val="004A3181"/>
    <w:rsid w:val="004A326F"/>
    <w:rsid w:val="004A33EC"/>
    <w:rsid w:val="004A3702"/>
    <w:rsid w:val="004A54A3"/>
    <w:rsid w:val="004A6130"/>
    <w:rsid w:val="004B2302"/>
    <w:rsid w:val="004B5A21"/>
    <w:rsid w:val="004B5AA4"/>
    <w:rsid w:val="004B5B5B"/>
    <w:rsid w:val="004C1484"/>
    <w:rsid w:val="004C4E55"/>
    <w:rsid w:val="004C4F14"/>
    <w:rsid w:val="004C52E6"/>
    <w:rsid w:val="004C570D"/>
    <w:rsid w:val="004C5D54"/>
    <w:rsid w:val="004C6892"/>
    <w:rsid w:val="004C6A16"/>
    <w:rsid w:val="004D0A1F"/>
    <w:rsid w:val="004D167C"/>
    <w:rsid w:val="004D168F"/>
    <w:rsid w:val="004D2861"/>
    <w:rsid w:val="004D614E"/>
    <w:rsid w:val="004D6CE8"/>
    <w:rsid w:val="004E04B1"/>
    <w:rsid w:val="004E3839"/>
    <w:rsid w:val="004E3C1F"/>
    <w:rsid w:val="004E57F1"/>
    <w:rsid w:val="004F0C60"/>
    <w:rsid w:val="004F3C85"/>
    <w:rsid w:val="004F50DB"/>
    <w:rsid w:val="00501886"/>
    <w:rsid w:val="005043DA"/>
    <w:rsid w:val="00505E71"/>
    <w:rsid w:val="0050633B"/>
    <w:rsid w:val="00514A8A"/>
    <w:rsid w:val="005157B5"/>
    <w:rsid w:val="0051729D"/>
    <w:rsid w:val="00520B82"/>
    <w:rsid w:val="00521E40"/>
    <w:rsid w:val="00522B2D"/>
    <w:rsid w:val="00526D66"/>
    <w:rsid w:val="005336A4"/>
    <w:rsid w:val="0053422D"/>
    <w:rsid w:val="0053439C"/>
    <w:rsid w:val="0053547C"/>
    <w:rsid w:val="00535B5A"/>
    <w:rsid w:val="00541427"/>
    <w:rsid w:val="00541804"/>
    <w:rsid w:val="00544DF5"/>
    <w:rsid w:val="005479FF"/>
    <w:rsid w:val="00552AB0"/>
    <w:rsid w:val="00552DEA"/>
    <w:rsid w:val="00553518"/>
    <w:rsid w:val="00554A8B"/>
    <w:rsid w:val="005559CE"/>
    <w:rsid w:val="0055678E"/>
    <w:rsid w:val="0056092F"/>
    <w:rsid w:val="00564914"/>
    <w:rsid w:val="00564E98"/>
    <w:rsid w:val="00565AF1"/>
    <w:rsid w:val="005707C0"/>
    <w:rsid w:val="00573874"/>
    <w:rsid w:val="00575290"/>
    <w:rsid w:val="00575FE4"/>
    <w:rsid w:val="0057746A"/>
    <w:rsid w:val="00580841"/>
    <w:rsid w:val="00582E43"/>
    <w:rsid w:val="0058323D"/>
    <w:rsid w:val="005841B5"/>
    <w:rsid w:val="005868CD"/>
    <w:rsid w:val="00587174"/>
    <w:rsid w:val="00590E60"/>
    <w:rsid w:val="00592264"/>
    <w:rsid w:val="00595CC4"/>
    <w:rsid w:val="0059639C"/>
    <w:rsid w:val="005A1B67"/>
    <w:rsid w:val="005A1F23"/>
    <w:rsid w:val="005A342E"/>
    <w:rsid w:val="005A59DD"/>
    <w:rsid w:val="005A6ED2"/>
    <w:rsid w:val="005B0F0B"/>
    <w:rsid w:val="005B3004"/>
    <w:rsid w:val="005B451C"/>
    <w:rsid w:val="005B7C17"/>
    <w:rsid w:val="005C1FCA"/>
    <w:rsid w:val="005C2F81"/>
    <w:rsid w:val="005C369D"/>
    <w:rsid w:val="005C4067"/>
    <w:rsid w:val="005C4E13"/>
    <w:rsid w:val="005C6AB5"/>
    <w:rsid w:val="005D261F"/>
    <w:rsid w:val="005D28A2"/>
    <w:rsid w:val="005D3258"/>
    <w:rsid w:val="005D3A80"/>
    <w:rsid w:val="005D60D7"/>
    <w:rsid w:val="005D7EDF"/>
    <w:rsid w:val="005E0391"/>
    <w:rsid w:val="005E083A"/>
    <w:rsid w:val="005E169A"/>
    <w:rsid w:val="005E27EF"/>
    <w:rsid w:val="005E3B4A"/>
    <w:rsid w:val="005E3BD8"/>
    <w:rsid w:val="005E41F5"/>
    <w:rsid w:val="005E4836"/>
    <w:rsid w:val="005E6CF7"/>
    <w:rsid w:val="005E6EF1"/>
    <w:rsid w:val="005F6376"/>
    <w:rsid w:val="005F6A3C"/>
    <w:rsid w:val="005F6F14"/>
    <w:rsid w:val="00601DF1"/>
    <w:rsid w:val="00604BEA"/>
    <w:rsid w:val="00605614"/>
    <w:rsid w:val="00605A78"/>
    <w:rsid w:val="0060733B"/>
    <w:rsid w:val="00612C40"/>
    <w:rsid w:val="006139B7"/>
    <w:rsid w:val="006154F1"/>
    <w:rsid w:val="006158A7"/>
    <w:rsid w:val="00616305"/>
    <w:rsid w:val="006200E7"/>
    <w:rsid w:val="00620183"/>
    <w:rsid w:val="0062399D"/>
    <w:rsid w:val="006240A7"/>
    <w:rsid w:val="00626BF2"/>
    <w:rsid w:val="00627FF5"/>
    <w:rsid w:val="00632223"/>
    <w:rsid w:val="00632EA1"/>
    <w:rsid w:val="00633479"/>
    <w:rsid w:val="00633A0B"/>
    <w:rsid w:val="00633AB9"/>
    <w:rsid w:val="00633DB7"/>
    <w:rsid w:val="00633FDF"/>
    <w:rsid w:val="006401D0"/>
    <w:rsid w:val="006407F2"/>
    <w:rsid w:val="00642A74"/>
    <w:rsid w:val="00643DB9"/>
    <w:rsid w:val="006446A8"/>
    <w:rsid w:val="006472F0"/>
    <w:rsid w:val="006474B6"/>
    <w:rsid w:val="00647D78"/>
    <w:rsid w:val="00656590"/>
    <w:rsid w:val="00656C97"/>
    <w:rsid w:val="00660086"/>
    <w:rsid w:val="00663152"/>
    <w:rsid w:val="00665ECF"/>
    <w:rsid w:val="006665CA"/>
    <w:rsid w:val="006679E7"/>
    <w:rsid w:val="0067069A"/>
    <w:rsid w:val="006735F5"/>
    <w:rsid w:val="0067668C"/>
    <w:rsid w:val="00676743"/>
    <w:rsid w:val="00680F1A"/>
    <w:rsid w:val="00682A18"/>
    <w:rsid w:val="00683F24"/>
    <w:rsid w:val="00685F5D"/>
    <w:rsid w:val="006944D5"/>
    <w:rsid w:val="00695281"/>
    <w:rsid w:val="00695682"/>
    <w:rsid w:val="00696336"/>
    <w:rsid w:val="00696583"/>
    <w:rsid w:val="00697EB5"/>
    <w:rsid w:val="006A01E6"/>
    <w:rsid w:val="006A148C"/>
    <w:rsid w:val="006A41F5"/>
    <w:rsid w:val="006A5A5D"/>
    <w:rsid w:val="006A6651"/>
    <w:rsid w:val="006A6F29"/>
    <w:rsid w:val="006B2354"/>
    <w:rsid w:val="006B28F5"/>
    <w:rsid w:val="006B3853"/>
    <w:rsid w:val="006B3F6E"/>
    <w:rsid w:val="006B407F"/>
    <w:rsid w:val="006B60B9"/>
    <w:rsid w:val="006B635D"/>
    <w:rsid w:val="006B701D"/>
    <w:rsid w:val="006C01D3"/>
    <w:rsid w:val="006C0490"/>
    <w:rsid w:val="006C0F40"/>
    <w:rsid w:val="006C1A89"/>
    <w:rsid w:val="006C1EB7"/>
    <w:rsid w:val="006C275F"/>
    <w:rsid w:val="006C42CC"/>
    <w:rsid w:val="006C46BD"/>
    <w:rsid w:val="006C4973"/>
    <w:rsid w:val="006C5D99"/>
    <w:rsid w:val="006C6A92"/>
    <w:rsid w:val="006C6ADA"/>
    <w:rsid w:val="006D0CDE"/>
    <w:rsid w:val="006D0F55"/>
    <w:rsid w:val="006D1916"/>
    <w:rsid w:val="006D1D45"/>
    <w:rsid w:val="006D2AC2"/>
    <w:rsid w:val="006D415D"/>
    <w:rsid w:val="006D735B"/>
    <w:rsid w:val="006E023D"/>
    <w:rsid w:val="006E054D"/>
    <w:rsid w:val="006E2FEB"/>
    <w:rsid w:val="006E364C"/>
    <w:rsid w:val="006E3733"/>
    <w:rsid w:val="006E6228"/>
    <w:rsid w:val="006F00C9"/>
    <w:rsid w:val="006F0119"/>
    <w:rsid w:val="006F04B5"/>
    <w:rsid w:val="006F1C3F"/>
    <w:rsid w:val="006F32EB"/>
    <w:rsid w:val="006F37D0"/>
    <w:rsid w:val="006F3C26"/>
    <w:rsid w:val="006F4386"/>
    <w:rsid w:val="006F4747"/>
    <w:rsid w:val="006F7261"/>
    <w:rsid w:val="006F7A5B"/>
    <w:rsid w:val="007001DC"/>
    <w:rsid w:val="007002FE"/>
    <w:rsid w:val="0070176F"/>
    <w:rsid w:val="007022CF"/>
    <w:rsid w:val="007027EA"/>
    <w:rsid w:val="00706AFD"/>
    <w:rsid w:val="00707743"/>
    <w:rsid w:val="0071026E"/>
    <w:rsid w:val="00711541"/>
    <w:rsid w:val="00711C35"/>
    <w:rsid w:val="00714705"/>
    <w:rsid w:val="007210E5"/>
    <w:rsid w:val="00723526"/>
    <w:rsid w:val="007238D0"/>
    <w:rsid w:val="00723973"/>
    <w:rsid w:val="007253BE"/>
    <w:rsid w:val="00725B94"/>
    <w:rsid w:val="0072608A"/>
    <w:rsid w:val="00730540"/>
    <w:rsid w:val="007311F7"/>
    <w:rsid w:val="007342CA"/>
    <w:rsid w:val="0073533A"/>
    <w:rsid w:val="00735664"/>
    <w:rsid w:val="00736C61"/>
    <w:rsid w:val="007378D7"/>
    <w:rsid w:val="0074048F"/>
    <w:rsid w:val="007410E4"/>
    <w:rsid w:val="00741422"/>
    <w:rsid w:val="007447A8"/>
    <w:rsid w:val="00744CD6"/>
    <w:rsid w:val="007479BD"/>
    <w:rsid w:val="007507E9"/>
    <w:rsid w:val="00753ABF"/>
    <w:rsid w:val="007545E8"/>
    <w:rsid w:val="00754DD3"/>
    <w:rsid w:val="00755D76"/>
    <w:rsid w:val="00757361"/>
    <w:rsid w:val="00760005"/>
    <w:rsid w:val="0076179E"/>
    <w:rsid w:val="007617A6"/>
    <w:rsid w:val="00762CC2"/>
    <w:rsid w:val="00764F0D"/>
    <w:rsid w:val="00765B99"/>
    <w:rsid w:val="00765BE8"/>
    <w:rsid w:val="00765C40"/>
    <w:rsid w:val="0076789E"/>
    <w:rsid w:val="007701BE"/>
    <w:rsid w:val="00770396"/>
    <w:rsid w:val="00771066"/>
    <w:rsid w:val="00771E44"/>
    <w:rsid w:val="00773441"/>
    <w:rsid w:val="00775165"/>
    <w:rsid w:val="007764A3"/>
    <w:rsid w:val="007764F3"/>
    <w:rsid w:val="0078398C"/>
    <w:rsid w:val="007869D0"/>
    <w:rsid w:val="007878EE"/>
    <w:rsid w:val="00791414"/>
    <w:rsid w:val="00794199"/>
    <w:rsid w:val="00796D51"/>
    <w:rsid w:val="00796EE7"/>
    <w:rsid w:val="007978CA"/>
    <w:rsid w:val="007A05A9"/>
    <w:rsid w:val="007A27F2"/>
    <w:rsid w:val="007A4A5A"/>
    <w:rsid w:val="007A5167"/>
    <w:rsid w:val="007A6733"/>
    <w:rsid w:val="007A7D3B"/>
    <w:rsid w:val="007B0C61"/>
    <w:rsid w:val="007B2DED"/>
    <w:rsid w:val="007B34CE"/>
    <w:rsid w:val="007B47D1"/>
    <w:rsid w:val="007C25E6"/>
    <w:rsid w:val="007C2696"/>
    <w:rsid w:val="007C5963"/>
    <w:rsid w:val="007C68C1"/>
    <w:rsid w:val="007C7A61"/>
    <w:rsid w:val="007D1324"/>
    <w:rsid w:val="007D1CC5"/>
    <w:rsid w:val="007D23BD"/>
    <w:rsid w:val="007D2DFF"/>
    <w:rsid w:val="007D4C30"/>
    <w:rsid w:val="007D4FFD"/>
    <w:rsid w:val="007D5A59"/>
    <w:rsid w:val="007D7C25"/>
    <w:rsid w:val="007E212A"/>
    <w:rsid w:val="007F0427"/>
    <w:rsid w:val="007F09E5"/>
    <w:rsid w:val="007F1AC6"/>
    <w:rsid w:val="007F1B7F"/>
    <w:rsid w:val="007F20F4"/>
    <w:rsid w:val="007F4F90"/>
    <w:rsid w:val="007F5EF3"/>
    <w:rsid w:val="007F76AA"/>
    <w:rsid w:val="00803760"/>
    <w:rsid w:val="00807D50"/>
    <w:rsid w:val="00807EA4"/>
    <w:rsid w:val="0081171C"/>
    <w:rsid w:val="00813E1A"/>
    <w:rsid w:val="00814840"/>
    <w:rsid w:val="00814C79"/>
    <w:rsid w:val="00820476"/>
    <w:rsid w:val="00824FF3"/>
    <w:rsid w:val="00825456"/>
    <w:rsid w:val="008256A9"/>
    <w:rsid w:val="00827D70"/>
    <w:rsid w:val="00831370"/>
    <w:rsid w:val="008321DA"/>
    <w:rsid w:val="00834DE5"/>
    <w:rsid w:val="008353C0"/>
    <w:rsid w:val="008374E9"/>
    <w:rsid w:val="008408FB"/>
    <w:rsid w:val="00841582"/>
    <w:rsid w:val="00841B67"/>
    <w:rsid w:val="008468D4"/>
    <w:rsid w:val="00847DF4"/>
    <w:rsid w:val="0085082A"/>
    <w:rsid w:val="00851905"/>
    <w:rsid w:val="00853C36"/>
    <w:rsid w:val="00854590"/>
    <w:rsid w:val="00855AD7"/>
    <w:rsid w:val="00856AE7"/>
    <w:rsid w:val="008571D4"/>
    <w:rsid w:val="00857E8C"/>
    <w:rsid w:val="00857F07"/>
    <w:rsid w:val="00860797"/>
    <w:rsid w:val="00860A7D"/>
    <w:rsid w:val="008648E9"/>
    <w:rsid w:val="00864D73"/>
    <w:rsid w:val="00865CFB"/>
    <w:rsid w:val="00870C51"/>
    <w:rsid w:val="00871CBB"/>
    <w:rsid w:val="008727B1"/>
    <w:rsid w:val="00872C04"/>
    <w:rsid w:val="008750F3"/>
    <w:rsid w:val="008758F8"/>
    <w:rsid w:val="00876BAC"/>
    <w:rsid w:val="00877AFA"/>
    <w:rsid w:val="00881278"/>
    <w:rsid w:val="00882B23"/>
    <w:rsid w:val="00884C8B"/>
    <w:rsid w:val="00886909"/>
    <w:rsid w:val="00886C24"/>
    <w:rsid w:val="00887117"/>
    <w:rsid w:val="0088747D"/>
    <w:rsid w:val="008905EA"/>
    <w:rsid w:val="0089075F"/>
    <w:rsid w:val="00890D33"/>
    <w:rsid w:val="00893DFA"/>
    <w:rsid w:val="008941DF"/>
    <w:rsid w:val="008A0A9C"/>
    <w:rsid w:val="008A487C"/>
    <w:rsid w:val="008A60A1"/>
    <w:rsid w:val="008B10CD"/>
    <w:rsid w:val="008B570D"/>
    <w:rsid w:val="008B5ACD"/>
    <w:rsid w:val="008B69F6"/>
    <w:rsid w:val="008C5D7F"/>
    <w:rsid w:val="008D1EB4"/>
    <w:rsid w:val="008D20A9"/>
    <w:rsid w:val="008D27FB"/>
    <w:rsid w:val="008D3A45"/>
    <w:rsid w:val="008D3C84"/>
    <w:rsid w:val="008D6CE7"/>
    <w:rsid w:val="008E106A"/>
    <w:rsid w:val="008E19EB"/>
    <w:rsid w:val="008E7718"/>
    <w:rsid w:val="008F151F"/>
    <w:rsid w:val="008F271A"/>
    <w:rsid w:val="008F2D52"/>
    <w:rsid w:val="008F4449"/>
    <w:rsid w:val="008F6E93"/>
    <w:rsid w:val="008F7289"/>
    <w:rsid w:val="00901FE1"/>
    <w:rsid w:val="009043D6"/>
    <w:rsid w:val="009045D3"/>
    <w:rsid w:val="0090633F"/>
    <w:rsid w:val="009063F0"/>
    <w:rsid w:val="00906699"/>
    <w:rsid w:val="0090697E"/>
    <w:rsid w:val="009073EC"/>
    <w:rsid w:val="009132F6"/>
    <w:rsid w:val="0091338A"/>
    <w:rsid w:val="00913AF7"/>
    <w:rsid w:val="00915852"/>
    <w:rsid w:val="00922897"/>
    <w:rsid w:val="00923DD7"/>
    <w:rsid w:val="00923F41"/>
    <w:rsid w:val="0092414F"/>
    <w:rsid w:val="0092734C"/>
    <w:rsid w:val="0093144A"/>
    <w:rsid w:val="0093578D"/>
    <w:rsid w:val="009359B0"/>
    <w:rsid w:val="00937CA0"/>
    <w:rsid w:val="009408D6"/>
    <w:rsid w:val="0094269F"/>
    <w:rsid w:val="00943067"/>
    <w:rsid w:val="009453F8"/>
    <w:rsid w:val="009455DF"/>
    <w:rsid w:val="00950E0D"/>
    <w:rsid w:val="0095133F"/>
    <w:rsid w:val="00952B6D"/>
    <w:rsid w:val="0095490F"/>
    <w:rsid w:val="00954BF2"/>
    <w:rsid w:val="009561D6"/>
    <w:rsid w:val="009575F9"/>
    <w:rsid w:val="00961E79"/>
    <w:rsid w:val="00965206"/>
    <w:rsid w:val="00965E66"/>
    <w:rsid w:val="00965FCF"/>
    <w:rsid w:val="0096649B"/>
    <w:rsid w:val="00966B2E"/>
    <w:rsid w:val="00967336"/>
    <w:rsid w:val="00967885"/>
    <w:rsid w:val="00970C99"/>
    <w:rsid w:val="00970CEC"/>
    <w:rsid w:val="0097265A"/>
    <w:rsid w:val="00973700"/>
    <w:rsid w:val="0097381F"/>
    <w:rsid w:val="0097529C"/>
    <w:rsid w:val="009762D3"/>
    <w:rsid w:val="0097767F"/>
    <w:rsid w:val="00980657"/>
    <w:rsid w:val="0098268C"/>
    <w:rsid w:val="00984A69"/>
    <w:rsid w:val="00986170"/>
    <w:rsid w:val="0098703C"/>
    <w:rsid w:val="00992244"/>
    <w:rsid w:val="00993CE5"/>
    <w:rsid w:val="00993DF9"/>
    <w:rsid w:val="009971E1"/>
    <w:rsid w:val="009A1FD0"/>
    <w:rsid w:val="009A2199"/>
    <w:rsid w:val="009A67C8"/>
    <w:rsid w:val="009A71B3"/>
    <w:rsid w:val="009A75B6"/>
    <w:rsid w:val="009A7C33"/>
    <w:rsid w:val="009C203F"/>
    <w:rsid w:val="009C3336"/>
    <w:rsid w:val="009C3669"/>
    <w:rsid w:val="009C440D"/>
    <w:rsid w:val="009C5C45"/>
    <w:rsid w:val="009D02C0"/>
    <w:rsid w:val="009D0CFC"/>
    <w:rsid w:val="009D3CE8"/>
    <w:rsid w:val="009D3D76"/>
    <w:rsid w:val="009D7C72"/>
    <w:rsid w:val="009E036C"/>
    <w:rsid w:val="009E14B2"/>
    <w:rsid w:val="009E2BDC"/>
    <w:rsid w:val="009E37E0"/>
    <w:rsid w:val="009E5E19"/>
    <w:rsid w:val="009E71DE"/>
    <w:rsid w:val="009F0999"/>
    <w:rsid w:val="009F1124"/>
    <w:rsid w:val="009F1EA7"/>
    <w:rsid w:val="009F45D3"/>
    <w:rsid w:val="009F4DA0"/>
    <w:rsid w:val="009F5169"/>
    <w:rsid w:val="009F53EC"/>
    <w:rsid w:val="009F5C45"/>
    <w:rsid w:val="009F6250"/>
    <w:rsid w:val="009F6D97"/>
    <w:rsid w:val="009F701F"/>
    <w:rsid w:val="009F7FAD"/>
    <w:rsid w:val="00A0201C"/>
    <w:rsid w:val="00A02FCE"/>
    <w:rsid w:val="00A0440B"/>
    <w:rsid w:val="00A0587B"/>
    <w:rsid w:val="00A05981"/>
    <w:rsid w:val="00A06BF2"/>
    <w:rsid w:val="00A072A0"/>
    <w:rsid w:val="00A07A1F"/>
    <w:rsid w:val="00A07B47"/>
    <w:rsid w:val="00A07D0B"/>
    <w:rsid w:val="00A10370"/>
    <w:rsid w:val="00A117A0"/>
    <w:rsid w:val="00A164AA"/>
    <w:rsid w:val="00A16F88"/>
    <w:rsid w:val="00A210A4"/>
    <w:rsid w:val="00A2154E"/>
    <w:rsid w:val="00A21A0E"/>
    <w:rsid w:val="00A21CEF"/>
    <w:rsid w:val="00A23308"/>
    <w:rsid w:val="00A2677F"/>
    <w:rsid w:val="00A26974"/>
    <w:rsid w:val="00A2781C"/>
    <w:rsid w:val="00A32571"/>
    <w:rsid w:val="00A336DD"/>
    <w:rsid w:val="00A33E58"/>
    <w:rsid w:val="00A35BA1"/>
    <w:rsid w:val="00A3660C"/>
    <w:rsid w:val="00A413F4"/>
    <w:rsid w:val="00A42908"/>
    <w:rsid w:val="00A42ED9"/>
    <w:rsid w:val="00A4456D"/>
    <w:rsid w:val="00A45606"/>
    <w:rsid w:val="00A45A76"/>
    <w:rsid w:val="00A46446"/>
    <w:rsid w:val="00A467C8"/>
    <w:rsid w:val="00A500AA"/>
    <w:rsid w:val="00A521F2"/>
    <w:rsid w:val="00A52640"/>
    <w:rsid w:val="00A530AD"/>
    <w:rsid w:val="00A56F75"/>
    <w:rsid w:val="00A61861"/>
    <w:rsid w:val="00A634D9"/>
    <w:rsid w:val="00A64D85"/>
    <w:rsid w:val="00A71BB7"/>
    <w:rsid w:val="00A76A14"/>
    <w:rsid w:val="00A802E3"/>
    <w:rsid w:val="00A807C0"/>
    <w:rsid w:val="00A815A6"/>
    <w:rsid w:val="00A83825"/>
    <w:rsid w:val="00A83E02"/>
    <w:rsid w:val="00A8422B"/>
    <w:rsid w:val="00A870CC"/>
    <w:rsid w:val="00A93420"/>
    <w:rsid w:val="00A939F9"/>
    <w:rsid w:val="00A94EA2"/>
    <w:rsid w:val="00A953FD"/>
    <w:rsid w:val="00A96C6B"/>
    <w:rsid w:val="00A97102"/>
    <w:rsid w:val="00A97723"/>
    <w:rsid w:val="00AA0346"/>
    <w:rsid w:val="00AA03E0"/>
    <w:rsid w:val="00AA1427"/>
    <w:rsid w:val="00AA2A20"/>
    <w:rsid w:val="00AA5210"/>
    <w:rsid w:val="00AA759B"/>
    <w:rsid w:val="00AB5899"/>
    <w:rsid w:val="00AB6909"/>
    <w:rsid w:val="00AB6937"/>
    <w:rsid w:val="00AC121B"/>
    <w:rsid w:val="00AC7B8F"/>
    <w:rsid w:val="00AC7E2A"/>
    <w:rsid w:val="00AD078D"/>
    <w:rsid w:val="00AD3CFD"/>
    <w:rsid w:val="00AD420E"/>
    <w:rsid w:val="00AD6759"/>
    <w:rsid w:val="00AD69C3"/>
    <w:rsid w:val="00AD7095"/>
    <w:rsid w:val="00AD7C8B"/>
    <w:rsid w:val="00AE0125"/>
    <w:rsid w:val="00AE0293"/>
    <w:rsid w:val="00AE0D85"/>
    <w:rsid w:val="00AE2626"/>
    <w:rsid w:val="00AE35A1"/>
    <w:rsid w:val="00AE4F98"/>
    <w:rsid w:val="00AE50AD"/>
    <w:rsid w:val="00AE7D0E"/>
    <w:rsid w:val="00AF15C3"/>
    <w:rsid w:val="00AF2A2E"/>
    <w:rsid w:val="00AF2FFD"/>
    <w:rsid w:val="00AF4922"/>
    <w:rsid w:val="00AF4E11"/>
    <w:rsid w:val="00AF6D0A"/>
    <w:rsid w:val="00B0042B"/>
    <w:rsid w:val="00B01B29"/>
    <w:rsid w:val="00B02F2D"/>
    <w:rsid w:val="00B11EAC"/>
    <w:rsid w:val="00B122F3"/>
    <w:rsid w:val="00B127FC"/>
    <w:rsid w:val="00B13A2B"/>
    <w:rsid w:val="00B13E65"/>
    <w:rsid w:val="00B147DC"/>
    <w:rsid w:val="00B172D0"/>
    <w:rsid w:val="00B17DCB"/>
    <w:rsid w:val="00B22C25"/>
    <w:rsid w:val="00B23875"/>
    <w:rsid w:val="00B23C30"/>
    <w:rsid w:val="00B23FB8"/>
    <w:rsid w:val="00B2492A"/>
    <w:rsid w:val="00B2586E"/>
    <w:rsid w:val="00B264B7"/>
    <w:rsid w:val="00B266E3"/>
    <w:rsid w:val="00B32A4B"/>
    <w:rsid w:val="00B36DC1"/>
    <w:rsid w:val="00B4088D"/>
    <w:rsid w:val="00B416B1"/>
    <w:rsid w:val="00B417E1"/>
    <w:rsid w:val="00B43184"/>
    <w:rsid w:val="00B47392"/>
    <w:rsid w:val="00B50FCE"/>
    <w:rsid w:val="00B53C6B"/>
    <w:rsid w:val="00B53EFE"/>
    <w:rsid w:val="00B55B89"/>
    <w:rsid w:val="00B56BE4"/>
    <w:rsid w:val="00B60E2C"/>
    <w:rsid w:val="00B61686"/>
    <w:rsid w:val="00B619BA"/>
    <w:rsid w:val="00B63729"/>
    <w:rsid w:val="00B6463F"/>
    <w:rsid w:val="00B64A31"/>
    <w:rsid w:val="00B66F95"/>
    <w:rsid w:val="00B675AB"/>
    <w:rsid w:val="00B67DE8"/>
    <w:rsid w:val="00B71EC7"/>
    <w:rsid w:val="00B75C83"/>
    <w:rsid w:val="00B762A0"/>
    <w:rsid w:val="00B765A0"/>
    <w:rsid w:val="00B81155"/>
    <w:rsid w:val="00B81A3F"/>
    <w:rsid w:val="00B81F5C"/>
    <w:rsid w:val="00B83BF0"/>
    <w:rsid w:val="00B84A27"/>
    <w:rsid w:val="00B8593F"/>
    <w:rsid w:val="00B86910"/>
    <w:rsid w:val="00B87295"/>
    <w:rsid w:val="00B90F44"/>
    <w:rsid w:val="00B9204D"/>
    <w:rsid w:val="00B922B9"/>
    <w:rsid w:val="00B929F3"/>
    <w:rsid w:val="00B94AC2"/>
    <w:rsid w:val="00BA165B"/>
    <w:rsid w:val="00BA18E7"/>
    <w:rsid w:val="00BA1B37"/>
    <w:rsid w:val="00BA1D9C"/>
    <w:rsid w:val="00BA2221"/>
    <w:rsid w:val="00BA32EE"/>
    <w:rsid w:val="00BA6E89"/>
    <w:rsid w:val="00BB0286"/>
    <w:rsid w:val="00BB0B00"/>
    <w:rsid w:val="00BB10AC"/>
    <w:rsid w:val="00BB197B"/>
    <w:rsid w:val="00BB1DCC"/>
    <w:rsid w:val="00BB2238"/>
    <w:rsid w:val="00BB4FF2"/>
    <w:rsid w:val="00BB5392"/>
    <w:rsid w:val="00BB5615"/>
    <w:rsid w:val="00BB6719"/>
    <w:rsid w:val="00BC1037"/>
    <w:rsid w:val="00BC1CC5"/>
    <w:rsid w:val="00BC1D1A"/>
    <w:rsid w:val="00BC21C7"/>
    <w:rsid w:val="00BC5E65"/>
    <w:rsid w:val="00BC670F"/>
    <w:rsid w:val="00BC7FB0"/>
    <w:rsid w:val="00BD0E80"/>
    <w:rsid w:val="00BD1B2F"/>
    <w:rsid w:val="00BD2028"/>
    <w:rsid w:val="00BD4565"/>
    <w:rsid w:val="00BD4D88"/>
    <w:rsid w:val="00BD5CB3"/>
    <w:rsid w:val="00BD6CCF"/>
    <w:rsid w:val="00BD7E89"/>
    <w:rsid w:val="00BE052B"/>
    <w:rsid w:val="00BE1469"/>
    <w:rsid w:val="00BE2728"/>
    <w:rsid w:val="00BE35DC"/>
    <w:rsid w:val="00BE3697"/>
    <w:rsid w:val="00BE77BF"/>
    <w:rsid w:val="00BE7868"/>
    <w:rsid w:val="00BF24C6"/>
    <w:rsid w:val="00BF3701"/>
    <w:rsid w:val="00BF4A5A"/>
    <w:rsid w:val="00BF58B2"/>
    <w:rsid w:val="00BF5AD8"/>
    <w:rsid w:val="00C01663"/>
    <w:rsid w:val="00C02C3A"/>
    <w:rsid w:val="00C0432E"/>
    <w:rsid w:val="00C052D2"/>
    <w:rsid w:val="00C0549A"/>
    <w:rsid w:val="00C07D2A"/>
    <w:rsid w:val="00C10C78"/>
    <w:rsid w:val="00C10ECA"/>
    <w:rsid w:val="00C11B10"/>
    <w:rsid w:val="00C11DDB"/>
    <w:rsid w:val="00C12A1D"/>
    <w:rsid w:val="00C13F20"/>
    <w:rsid w:val="00C14379"/>
    <w:rsid w:val="00C1544D"/>
    <w:rsid w:val="00C15500"/>
    <w:rsid w:val="00C15F08"/>
    <w:rsid w:val="00C20D8A"/>
    <w:rsid w:val="00C212FC"/>
    <w:rsid w:val="00C21620"/>
    <w:rsid w:val="00C22361"/>
    <w:rsid w:val="00C2619C"/>
    <w:rsid w:val="00C2772C"/>
    <w:rsid w:val="00C303D1"/>
    <w:rsid w:val="00C31DB4"/>
    <w:rsid w:val="00C323AD"/>
    <w:rsid w:val="00C35729"/>
    <w:rsid w:val="00C4046F"/>
    <w:rsid w:val="00C414E2"/>
    <w:rsid w:val="00C4150A"/>
    <w:rsid w:val="00C45699"/>
    <w:rsid w:val="00C474E4"/>
    <w:rsid w:val="00C47820"/>
    <w:rsid w:val="00C47EFB"/>
    <w:rsid w:val="00C52F42"/>
    <w:rsid w:val="00C53452"/>
    <w:rsid w:val="00C5523B"/>
    <w:rsid w:val="00C55A2D"/>
    <w:rsid w:val="00C55B23"/>
    <w:rsid w:val="00C55F7A"/>
    <w:rsid w:val="00C60FC3"/>
    <w:rsid w:val="00C624DD"/>
    <w:rsid w:val="00C6417B"/>
    <w:rsid w:val="00C65541"/>
    <w:rsid w:val="00C70992"/>
    <w:rsid w:val="00C725ED"/>
    <w:rsid w:val="00C72A61"/>
    <w:rsid w:val="00C73381"/>
    <w:rsid w:val="00C734F2"/>
    <w:rsid w:val="00C7437D"/>
    <w:rsid w:val="00C74467"/>
    <w:rsid w:val="00C74BEF"/>
    <w:rsid w:val="00C7654A"/>
    <w:rsid w:val="00C81C7C"/>
    <w:rsid w:val="00C85038"/>
    <w:rsid w:val="00C85A0F"/>
    <w:rsid w:val="00C870F2"/>
    <w:rsid w:val="00C87983"/>
    <w:rsid w:val="00C904ED"/>
    <w:rsid w:val="00C906D4"/>
    <w:rsid w:val="00C9116B"/>
    <w:rsid w:val="00C91D8D"/>
    <w:rsid w:val="00C953FD"/>
    <w:rsid w:val="00C96C1E"/>
    <w:rsid w:val="00C97506"/>
    <w:rsid w:val="00C97D79"/>
    <w:rsid w:val="00CA15C1"/>
    <w:rsid w:val="00CA3807"/>
    <w:rsid w:val="00CA3C19"/>
    <w:rsid w:val="00CA45B5"/>
    <w:rsid w:val="00CA5206"/>
    <w:rsid w:val="00CA5DCA"/>
    <w:rsid w:val="00CA64D9"/>
    <w:rsid w:val="00CA724C"/>
    <w:rsid w:val="00CA78AB"/>
    <w:rsid w:val="00CB1035"/>
    <w:rsid w:val="00CB12D2"/>
    <w:rsid w:val="00CB1839"/>
    <w:rsid w:val="00CB2195"/>
    <w:rsid w:val="00CB43B5"/>
    <w:rsid w:val="00CB6E5E"/>
    <w:rsid w:val="00CC0122"/>
    <w:rsid w:val="00CC2BB5"/>
    <w:rsid w:val="00CC3E57"/>
    <w:rsid w:val="00CC4C10"/>
    <w:rsid w:val="00CC6D0B"/>
    <w:rsid w:val="00CC78D0"/>
    <w:rsid w:val="00CC7D7A"/>
    <w:rsid w:val="00CD007D"/>
    <w:rsid w:val="00CD1DB6"/>
    <w:rsid w:val="00CD2DF7"/>
    <w:rsid w:val="00CD4699"/>
    <w:rsid w:val="00CD69DB"/>
    <w:rsid w:val="00CD6D1F"/>
    <w:rsid w:val="00CD7251"/>
    <w:rsid w:val="00CD7EBF"/>
    <w:rsid w:val="00CE13A3"/>
    <w:rsid w:val="00CE1789"/>
    <w:rsid w:val="00CE2492"/>
    <w:rsid w:val="00CE2E54"/>
    <w:rsid w:val="00CE6AB6"/>
    <w:rsid w:val="00CE7F61"/>
    <w:rsid w:val="00CF0DEA"/>
    <w:rsid w:val="00CF12BF"/>
    <w:rsid w:val="00CF16A3"/>
    <w:rsid w:val="00CF1B24"/>
    <w:rsid w:val="00CF1E46"/>
    <w:rsid w:val="00CF2F45"/>
    <w:rsid w:val="00CF71EA"/>
    <w:rsid w:val="00CF7394"/>
    <w:rsid w:val="00CF7F14"/>
    <w:rsid w:val="00D01FDC"/>
    <w:rsid w:val="00D0407B"/>
    <w:rsid w:val="00D04A9D"/>
    <w:rsid w:val="00D109BB"/>
    <w:rsid w:val="00D10CEA"/>
    <w:rsid w:val="00D116BF"/>
    <w:rsid w:val="00D11A5B"/>
    <w:rsid w:val="00D11D04"/>
    <w:rsid w:val="00D1302D"/>
    <w:rsid w:val="00D157A8"/>
    <w:rsid w:val="00D15FB1"/>
    <w:rsid w:val="00D16780"/>
    <w:rsid w:val="00D173A3"/>
    <w:rsid w:val="00D20768"/>
    <w:rsid w:val="00D2268A"/>
    <w:rsid w:val="00D2268E"/>
    <w:rsid w:val="00D228C8"/>
    <w:rsid w:val="00D23606"/>
    <w:rsid w:val="00D239FA"/>
    <w:rsid w:val="00D25DCE"/>
    <w:rsid w:val="00D30005"/>
    <w:rsid w:val="00D30916"/>
    <w:rsid w:val="00D30F65"/>
    <w:rsid w:val="00D3321D"/>
    <w:rsid w:val="00D338B0"/>
    <w:rsid w:val="00D34E4F"/>
    <w:rsid w:val="00D368FF"/>
    <w:rsid w:val="00D36D55"/>
    <w:rsid w:val="00D3703F"/>
    <w:rsid w:val="00D40B4C"/>
    <w:rsid w:val="00D40E4C"/>
    <w:rsid w:val="00D4204D"/>
    <w:rsid w:val="00D43663"/>
    <w:rsid w:val="00D44A26"/>
    <w:rsid w:val="00D453E7"/>
    <w:rsid w:val="00D456E4"/>
    <w:rsid w:val="00D46466"/>
    <w:rsid w:val="00D52458"/>
    <w:rsid w:val="00D53653"/>
    <w:rsid w:val="00D578C3"/>
    <w:rsid w:val="00D61371"/>
    <w:rsid w:val="00D62169"/>
    <w:rsid w:val="00D6333E"/>
    <w:rsid w:val="00D63DD3"/>
    <w:rsid w:val="00D678EF"/>
    <w:rsid w:val="00D73FB2"/>
    <w:rsid w:val="00D7405D"/>
    <w:rsid w:val="00D74186"/>
    <w:rsid w:val="00D76453"/>
    <w:rsid w:val="00D76EE0"/>
    <w:rsid w:val="00D809D0"/>
    <w:rsid w:val="00D80E36"/>
    <w:rsid w:val="00D81070"/>
    <w:rsid w:val="00D821C5"/>
    <w:rsid w:val="00D824E4"/>
    <w:rsid w:val="00D83297"/>
    <w:rsid w:val="00D8726C"/>
    <w:rsid w:val="00D90923"/>
    <w:rsid w:val="00D90D23"/>
    <w:rsid w:val="00D914A8"/>
    <w:rsid w:val="00D9231E"/>
    <w:rsid w:val="00D94B23"/>
    <w:rsid w:val="00D97D20"/>
    <w:rsid w:val="00D97EC1"/>
    <w:rsid w:val="00DA2E45"/>
    <w:rsid w:val="00DA372C"/>
    <w:rsid w:val="00DA4A17"/>
    <w:rsid w:val="00DA4E6F"/>
    <w:rsid w:val="00DA5612"/>
    <w:rsid w:val="00DA6067"/>
    <w:rsid w:val="00DA7525"/>
    <w:rsid w:val="00DA7CBF"/>
    <w:rsid w:val="00DB09E9"/>
    <w:rsid w:val="00DB2D49"/>
    <w:rsid w:val="00DB3C7C"/>
    <w:rsid w:val="00DB51C0"/>
    <w:rsid w:val="00DB56FE"/>
    <w:rsid w:val="00DB7A9F"/>
    <w:rsid w:val="00DC2424"/>
    <w:rsid w:val="00DC27A1"/>
    <w:rsid w:val="00DC2C97"/>
    <w:rsid w:val="00DC4379"/>
    <w:rsid w:val="00DC6A4C"/>
    <w:rsid w:val="00DC6B7D"/>
    <w:rsid w:val="00DC6D17"/>
    <w:rsid w:val="00DD0DD7"/>
    <w:rsid w:val="00DD0F97"/>
    <w:rsid w:val="00DD2333"/>
    <w:rsid w:val="00DD2915"/>
    <w:rsid w:val="00DD2B8E"/>
    <w:rsid w:val="00DD32EA"/>
    <w:rsid w:val="00DD39A7"/>
    <w:rsid w:val="00DD4EFE"/>
    <w:rsid w:val="00DD7DEA"/>
    <w:rsid w:val="00DE0ABC"/>
    <w:rsid w:val="00DE29F2"/>
    <w:rsid w:val="00DE2DD4"/>
    <w:rsid w:val="00DE5D37"/>
    <w:rsid w:val="00DF2688"/>
    <w:rsid w:val="00DF3383"/>
    <w:rsid w:val="00DF38E2"/>
    <w:rsid w:val="00DF3D35"/>
    <w:rsid w:val="00DF5C0C"/>
    <w:rsid w:val="00E00ECE"/>
    <w:rsid w:val="00E015DE"/>
    <w:rsid w:val="00E03F68"/>
    <w:rsid w:val="00E0468A"/>
    <w:rsid w:val="00E05698"/>
    <w:rsid w:val="00E05D3F"/>
    <w:rsid w:val="00E074BD"/>
    <w:rsid w:val="00E10573"/>
    <w:rsid w:val="00E137AC"/>
    <w:rsid w:val="00E147B9"/>
    <w:rsid w:val="00E159EA"/>
    <w:rsid w:val="00E15C6F"/>
    <w:rsid w:val="00E16999"/>
    <w:rsid w:val="00E209FE"/>
    <w:rsid w:val="00E24AE7"/>
    <w:rsid w:val="00E30A1A"/>
    <w:rsid w:val="00E32456"/>
    <w:rsid w:val="00E33B4A"/>
    <w:rsid w:val="00E33DB1"/>
    <w:rsid w:val="00E467EA"/>
    <w:rsid w:val="00E5111E"/>
    <w:rsid w:val="00E5534A"/>
    <w:rsid w:val="00E566B6"/>
    <w:rsid w:val="00E56C00"/>
    <w:rsid w:val="00E61A99"/>
    <w:rsid w:val="00E64830"/>
    <w:rsid w:val="00E64D6A"/>
    <w:rsid w:val="00E65AA0"/>
    <w:rsid w:val="00E66B22"/>
    <w:rsid w:val="00E67832"/>
    <w:rsid w:val="00E77AAB"/>
    <w:rsid w:val="00E80927"/>
    <w:rsid w:val="00E811A5"/>
    <w:rsid w:val="00E82F20"/>
    <w:rsid w:val="00E8348E"/>
    <w:rsid w:val="00E83B34"/>
    <w:rsid w:val="00E86EFD"/>
    <w:rsid w:val="00E90A35"/>
    <w:rsid w:val="00E930CA"/>
    <w:rsid w:val="00E94577"/>
    <w:rsid w:val="00E96720"/>
    <w:rsid w:val="00E979EB"/>
    <w:rsid w:val="00E979FE"/>
    <w:rsid w:val="00EA2BB0"/>
    <w:rsid w:val="00EA360C"/>
    <w:rsid w:val="00EB0E9D"/>
    <w:rsid w:val="00EB1FD8"/>
    <w:rsid w:val="00EB4234"/>
    <w:rsid w:val="00EB6DC9"/>
    <w:rsid w:val="00EC47D7"/>
    <w:rsid w:val="00EC5C88"/>
    <w:rsid w:val="00EC6523"/>
    <w:rsid w:val="00EC70A3"/>
    <w:rsid w:val="00EC7AB9"/>
    <w:rsid w:val="00ED1E07"/>
    <w:rsid w:val="00ED2BA8"/>
    <w:rsid w:val="00ED2EF6"/>
    <w:rsid w:val="00ED4171"/>
    <w:rsid w:val="00ED4E23"/>
    <w:rsid w:val="00ED4FB7"/>
    <w:rsid w:val="00EE042F"/>
    <w:rsid w:val="00EE2F1B"/>
    <w:rsid w:val="00EE3B7A"/>
    <w:rsid w:val="00EE69F1"/>
    <w:rsid w:val="00EF1677"/>
    <w:rsid w:val="00EF16DF"/>
    <w:rsid w:val="00EF3F57"/>
    <w:rsid w:val="00EF4647"/>
    <w:rsid w:val="00EF624C"/>
    <w:rsid w:val="00EF77D9"/>
    <w:rsid w:val="00F011F0"/>
    <w:rsid w:val="00F02175"/>
    <w:rsid w:val="00F05339"/>
    <w:rsid w:val="00F05416"/>
    <w:rsid w:val="00F106B6"/>
    <w:rsid w:val="00F131DA"/>
    <w:rsid w:val="00F16A1C"/>
    <w:rsid w:val="00F2116E"/>
    <w:rsid w:val="00F21257"/>
    <w:rsid w:val="00F21CB1"/>
    <w:rsid w:val="00F232B0"/>
    <w:rsid w:val="00F24696"/>
    <w:rsid w:val="00F24918"/>
    <w:rsid w:val="00F270C3"/>
    <w:rsid w:val="00F27F94"/>
    <w:rsid w:val="00F3102E"/>
    <w:rsid w:val="00F3159F"/>
    <w:rsid w:val="00F34716"/>
    <w:rsid w:val="00F37EDC"/>
    <w:rsid w:val="00F4075F"/>
    <w:rsid w:val="00F40E18"/>
    <w:rsid w:val="00F420C3"/>
    <w:rsid w:val="00F422D7"/>
    <w:rsid w:val="00F44432"/>
    <w:rsid w:val="00F50F4D"/>
    <w:rsid w:val="00F51ABC"/>
    <w:rsid w:val="00F51D09"/>
    <w:rsid w:val="00F51FCE"/>
    <w:rsid w:val="00F5513B"/>
    <w:rsid w:val="00F5608C"/>
    <w:rsid w:val="00F56B82"/>
    <w:rsid w:val="00F57A3D"/>
    <w:rsid w:val="00F57F18"/>
    <w:rsid w:val="00F60973"/>
    <w:rsid w:val="00F63D2F"/>
    <w:rsid w:val="00F641B7"/>
    <w:rsid w:val="00F70C15"/>
    <w:rsid w:val="00F73C03"/>
    <w:rsid w:val="00F74573"/>
    <w:rsid w:val="00F777DD"/>
    <w:rsid w:val="00F80332"/>
    <w:rsid w:val="00F804D2"/>
    <w:rsid w:val="00F80D84"/>
    <w:rsid w:val="00F81119"/>
    <w:rsid w:val="00F811DC"/>
    <w:rsid w:val="00F81DE4"/>
    <w:rsid w:val="00F82CAC"/>
    <w:rsid w:val="00F838D6"/>
    <w:rsid w:val="00F8681F"/>
    <w:rsid w:val="00F875A6"/>
    <w:rsid w:val="00F94C8E"/>
    <w:rsid w:val="00F969DF"/>
    <w:rsid w:val="00F97709"/>
    <w:rsid w:val="00FA04D7"/>
    <w:rsid w:val="00FA18BC"/>
    <w:rsid w:val="00FA1F05"/>
    <w:rsid w:val="00FA2ADE"/>
    <w:rsid w:val="00FA3891"/>
    <w:rsid w:val="00FA74A3"/>
    <w:rsid w:val="00FB1443"/>
    <w:rsid w:val="00FB2300"/>
    <w:rsid w:val="00FB5DE6"/>
    <w:rsid w:val="00FB64AE"/>
    <w:rsid w:val="00FB69A7"/>
    <w:rsid w:val="00FB6B48"/>
    <w:rsid w:val="00FB73BC"/>
    <w:rsid w:val="00FB76FE"/>
    <w:rsid w:val="00FB7A5D"/>
    <w:rsid w:val="00FC0362"/>
    <w:rsid w:val="00FC0BA6"/>
    <w:rsid w:val="00FC46DD"/>
    <w:rsid w:val="00FC4758"/>
    <w:rsid w:val="00FC7213"/>
    <w:rsid w:val="00FC75B8"/>
    <w:rsid w:val="00FC7F3E"/>
    <w:rsid w:val="00FD02C7"/>
    <w:rsid w:val="00FD0824"/>
    <w:rsid w:val="00FD396F"/>
    <w:rsid w:val="00FD59C3"/>
    <w:rsid w:val="00FD5E47"/>
    <w:rsid w:val="00FD6946"/>
    <w:rsid w:val="00FD710D"/>
    <w:rsid w:val="00FE29D1"/>
    <w:rsid w:val="00FE2FC2"/>
    <w:rsid w:val="00FE303D"/>
    <w:rsid w:val="00FE4225"/>
    <w:rsid w:val="00FE4E67"/>
    <w:rsid w:val="00FE594F"/>
    <w:rsid w:val="00FE5EFA"/>
    <w:rsid w:val="00FE77CB"/>
    <w:rsid w:val="00FF0884"/>
    <w:rsid w:val="00FF4F53"/>
    <w:rsid w:val="00FF5B57"/>
    <w:rsid w:val="00FF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E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3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3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228"/>
  </w:style>
  <w:style w:type="paragraph" w:styleId="Stopka">
    <w:name w:val="footer"/>
    <w:basedOn w:val="Normalny"/>
    <w:link w:val="StopkaZnak"/>
    <w:uiPriority w:val="99"/>
    <w:unhideWhenUsed/>
    <w:rsid w:val="00B13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228"/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B13E65"/>
    <w:pPr>
      <w:ind w:left="720"/>
      <w:contextualSpacing/>
    </w:pPr>
  </w:style>
  <w:style w:type="table" w:styleId="Tabela-Siatka">
    <w:name w:val="Table Grid"/>
    <w:basedOn w:val="Standardowy"/>
    <w:uiPriority w:val="59"/>
    <w:rsid w:val="004C4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73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77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B3C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13E65"/>
    <w:pPr>
      <w:outlineLvl w:val="9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5C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13E6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13E65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13E65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,Ch"/>
    <w:basedOn w:val="Normalny"/>
    <w:link w:val="TekstprzypisudolnegoZnak"/>
    <w:uiPriority w:val="99"/>
    <w:unhideWhenUsed/>
    <w:rsid w:val="00B13E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,Ch Znak"/>
    <w:basedOn w:val="Domylnaczcionkaakapitu"/>
    <w:link w:val="Tekstprzypisudolnego"/>
    <w:uiPriority w:val="99"/>
    <w:rsid w:val="00F57A3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F57A3D"/>
    <w:rPr>
      <w:vertAlign w:val="superscript"/>
    </w:rPr>
  </w:style>
  <w:style w:type="paragraph" w:customStyle="1" w:styleId="Normalny1">
    <w:name w:val="Normalny1"/>
    <w:uiPriority w:val="99"/>
    <w:rsid w:val="00C73381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locked/>
    <w:rsid w:val="00CF7F14"/>
  </w:style>
  <w:style w:type="paragraph" w:styleId="Tekstkomentarza">
    <w:name w:val="annotation text"/>
    <w:basedOn w:val="Normalny"/>
    <w:link w:val="TekstkomentarzaZnak"/>
    <w:uiPriority w:val="99"/>
    <w:unhideWhenUsed/>
    <w:rsid w:val="00B13E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703C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98703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3E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1C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13E65"/>
    <w:pPr>
      <w:spacing w:after="0" w:line="240" w:lineRule="auto"/>
    </w:pPr>
  </w:style>
  <w:style w:type="paragraph" w:customStyle="1" w:styleId="Default">
    <w:name w:val="Default"/>
    <w:rsid w:val="00D97D2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h2">
    <w:name w:val="h2"/>
    <w:basedOn w:val="Domylnaczcionkaakapitu"/>
    <w:rsid w:val="00F80332"/>
  </w:style>
  <w:style w:type="paragraph" w:customStyle="1" w:styleId="ZnakZnak4">
    <w:name w:val="Znak Znak4"/>
    <w:basedOn w:val="Normalny"/>
    <w:rsid w:val="00484E97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table" w:customStyle="1" w:styleId="Tabela-Siatka11">
    <w:name w:val="Tabela - Siatka11"/>
    <w:basedOn w:val="Standardowy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73533A"/>
  </w:style>
  <w:style w:type="character" w:styleId="Uwydatnienie">
    <w:name w:val="Emphasis"/>
    <w:basedOn w:val="Domylnaczcionkaakapitu"/>
    <w:uiPriority w:val="20"/>
    <w:qFormat/>
    <w:rsid w:val="0073533A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660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1">
    <w:name w:val="CM1"/>
    <w:basedOn w:val="Default"/>
    <w:next w:val="Default"/>
    <w:uiPriority w:val="99"/>
    <w:rsid w:val="005707C0"/>
    <w:rPr>
      <w:rFonts w:ascii="Times New Roman" w:eastAsiaTheme="minorEastAsia" w:hAnsi="Times New Roman" w:cs="Times New Roman"/>
      <w:color w:val="auto"/>
      <w:lang w:val="pl-PL"/>
    </w:rPr>
  </w:style>
  <w:style w:type="paragraph" w:customStyle="1" w:styleId="CM3">
    <w:name w:val="CM3"/>
    <w:basedOn w:val="Default"/>
    <w:next w:val="Default"/>
    <w:uiPriority w:val="99"/>
    <w:rsid w:val="005707C0"/>
    <w:rPr>
      <w:rFonts w:ascii="Times New Roman" w:eastAsiaTheme="minorEastAsia" w:hAnsi="Times New Roman" w:cs="Times New Roman"/>
      <w:color w:val="auto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E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3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3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228"/>
  </w:style>
  <w:style w:type="paragraph" w:styleId="Stopka">
    <w:name w:val="footer"/>
    <w:basedOn w:val="Normalny"/>
    <w:link w:val="StopkaZnak"/>
    <w:uiPriority w:val="99"/>
    <w:unhideWhenUsed/>
    <w:rsid w:val="00B13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228"/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B13E65"/>
    <w:pPr>
      <w:ind w:left="720"/>
      <w:contextualSpacing/>
    </w:pPr>
  </w:style>
  <w:style w:type="table" w:styleId="Tabela-Siatka">
    <w:name w:val="Table Grid"/>
    <w:basedOn w:val="Standardowy"/>
    <w:uiPriority w:val="59"/>
    <w:rsid w:val="004C4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73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77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B3C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13E65"/>
    <w:pPr>
      <w:outlineLvl w:val="9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5C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13E6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13E65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13E65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,Ch"/>
    <w:basedOn w:val="Normalny"/>
    <w:link w:val="TekstprzypisudolnegoZnak"/>
    <w:uiPriority w:val="99"/>
    <w:unhideWhenUsed/>
    <w:rsid w:val="00B13E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,Ch Znak"/>
    <w:basedOn w:val="Domylnaczcionkaakapitu"/>
    <w:link w:val="Tekstprzypisudolnego"/>
    <w:uiPriority w:val="99"/>
    <w:rsid w:val="00F57A3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F57A3D"/>
    <w:rPr>
      <w:vertAlign w:val="superscript"/>
    </w:rPr>
  </w:style>
  <w:style w:type="paragraph" w:customStyle="1" w:styleId="Normalny1">
    <w:name w:val="Normalny1"/>
    <w:uiPriority w:val="99"/>
    <w:rsid w:val="00C73381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locked/>
    <w:rsid w:val="00CF7F14"/>
  </w:style>
  <w:style w:type="paragraph" w:styleId="Tekstkomentarza">
    <w:name w:val="annotation text"/>
    <w:basedOn w:val="Normalny"/>
    <w:link w:val="TekstkomentarzaZnak"/>
    <w:uiPriority w:val="99"/>
    <w:unhideWhenUsed/>
    <w:rsid w:val="00B13E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703C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98703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3E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1C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13E65"/>
    <w:pPr>
      <w:spacing w:after="0" w:line="240" w:lineRule="auto"/>
    </w:pPr>
  </w:style>
  <w:style w:type="paragraph" w:customStyle="1" w:styleId="Default">
    <w:name w:val="Default"/>
    <w:rsid w:val="00D97D2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h2">
    <w:name w:val="h2"/>
    <w:basedOn w:val="Domylnaczcionkaakapitu"/>
    <w:rsid w:val="00F80332"/>
  </w:style>
  <w:style w:type="paragraph" w:customStyle="1" w:styleId="ZnakZnak4">
    <w:name w:val="Znak Znak4"/>
    <w:basedOn w:val="Normalny"/>
    <w:rsid w:val="00484E97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table" w:customStyle="1" w:styleId="Tabela-Siatka11">
    <w:name w:val="Tabela - Siatka11"/>
    <w:basedOn w:val="Standardowy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73533A"/>
  </w:style>
  <w:style w:type="character" w:styleId="Uwydatnienie">
    <w:name w:val="Emphasis"/>
    <w:basedOn w:val="Domylnaczcionkaakapitu"/>
    <w:uiPriority w:val="20"/>
    <w:qFormat/>
    <w:rsid w:val="0073533A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660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1">
    <w:name w:val="CM1"/>
    <w:basedOn w:val="Default"/>
    <w:next w:val="Default"/>
    <w:uiPriority w:val="99"/>
    <w:rsid w:val="005707C0"/>
    <w:rPr>
      <w:rFonts w:ascii="Times New Roman" w:eastAsiaTheme="minorEastAsia" w:hAnsi="Times New Roman" w:cs="Times New Roman"/>
      <w:color w:val="auto"/>
      <w:lang w:val="pl-PL"/>
    </w:rPr>
  </w:style>
  <w:style w:type="paragraph" w:customStyle="1" w:styleId="CM3">
    <w:name w:val="CM3"/>
    <w:basedOn w:val="Default"/>
    <w:next w:val="Default"/>
    <w:uiPriority w:val="99"/>
    <w:rsid w:val="005707C0"/>
    <w:rPr>
      <w:rFonts w:ascii="Times New Roman" w:eastAsiaTheme="minorEastAsia" w:hAnsi="Times New Roman" w:cs="Times New Roman"/>
      <w:color w:val="au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2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8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0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1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7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1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0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8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7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9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5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1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8C07D3E-F840-4B21-8C52-CCDA174B6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6220</Words>
  <Characters>37320</Characters>
  <Application>Microsoft Office Word</Application>
  <DocSecurity>0</DocSecurity>
  <Lines>311</Lines>
  <Paragraphs>86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43454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</dc:creator>
  <cp:lastModifiedBy>mrdzen</cp:lastModifiedBy>
  <cp:revision>6</cp:revision>
  <cp:lastPrinted>2020-11-27T10:15:00Z</cp:lastPrinted>
  <dcterms:created xsi:type="dcterms:W3CDTF">2020-10-30T08:31:00Z</dcterms:created>
  <dcterms:modified xsi:type="dcterms:W3CDTF">2020-11-27T10:15:00Z</dcterms:modified>
</cp:coreProperties>
</file>